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1355B4" w14:textId="777D2972" w:rsidR="007D7D1B" w:rsidRPr="000773C4" w:rsidRDefault="007D7D1B" w:rsidP="007D7D1B">
      <w:pPr>
        <w:spacing w:after="120" w:line="360" w:lineRule="auto"/>
        <w:contextualSpacing/>
        <w:jc w:val="both"/>
        <w:rPr>
          <w:rFonts w:ascii="Gadugi" w:hAnsi="Gadugi" w:cstheme="minorHAnsi"/>
          <w:b/>
          <w:sz w:val="20"/>
          <w:szCs w:val="20"/>
        </w:rPr>
      </w:pPr>
      <w:r w:rsidRPr="00E179B8">
        <w:rPr>
          <w:rFonts w:ascii="Gadugi" w:hAnsi="Gadugi" w:cstheme="minorHAnsi"/>
          <w:b/>
          <w:sz w:val="20"/>
          <w:szCs w:val="20"/>
        </w:rPr>
        <w:t xml:space="preserve">Avviso finalizzato alla acquisizione di manifestazioni di interesse da parte degli operatori economici </w:t>
      </w:r>
      <w:r w:rsidRPr="001C3FD1">
        <w:rPr>
          <w:rFonts w:ascii="Gadugi" w:hAnsi="Gadugi" w:cstheme="minorHAnsi"/>
          <w:b/>
          <w:sz w:val="20"/>
          <w:szCs w:val="20"/>
        </w:rPr>
        <w:t xml:space="preserve">per </w:t>
      </w:r>
      <w:r w:rsidR="0014330A" w:rsidRPr="001C3FD1">
        <w:rPr>
          <w:rFonts w:ascii="Gadugi" w:hAnsi="Gadugi" w:cstheme="minorHAnsi"/>
          <w:b/>
          <w:sz w:val="20"/>
          <w:szCs w:val="20"/>
        </w:rPr>
        <w:t xml:space="preserve">l’affidamento </w:t>
      </w:r>
      <w:r w:rsidR="0014330A" w:rsidRPr="002468AB">
        <w:rPr>
          <w:rFonts w:ascii="Gadugi" w:hAnsi="Gadugi" w:cstheme="minorHAnsi"/>
          <w:b/>
          <w:sz w:val="20"/>
          <w:szCs w:val="20"/>
        </w:rPr>
        <w:t>della fornitura di microinfusori per insulina e monitoraggio in continuo e intermittente della glicemia</w:t>
      </w:r>
      <w:r w:rsidR="0014330A" w:rsidRPr="00D62DAF">
        <w:rPr>
          <w:rFonts w:ascii="Gadugi" w:hAnsi="Gadugi" w:cs="Calibri"/>
          <w:b/>
          <w:sz w:val="20"/>
          <w:szCs w:val="20"/>
        </w:rPr>
        <w:t xml:space="preserve"> </w:t>
      </w:r>
      <w:r w:rsidRPr="00D62DAF">
        <w:rPr>
          <w:rFonts w:ascii="Gadugi" w:hAnsi="Gadugi" w:cs="Calibri"/>
          <w:b/>
          <w:sz w:val="20"/>
          <w:szCs w:val="20"/>
        </w:rPr>
        <w:t>– 25</w:t>
      </w:r>
      <w:r w:rsidR="0014330A">
        <w:rPr>
          <w:rFonts w:ascii="Gadugi" w:hAnsi="Gadugi" w:cs="Calibri"/>
          <w:b/>
          <w:sz w:val="20"/>
          <w:szCs w:val="20"/>
        </w:rPr>
        <w:t>INV008</w:t>
      </w:r>
    </w:p>
    <w:p w14:paraId="22820730" w14:textId="77777777" w:rsidR="00F779A0" w:rsidRDefault="00F779A0" w:rsidP="005343C3">
      <w:pPr>
        <w:pStyle w:val="Titolo"/>
        <w:spacing w:line="0" w:lineRule="atLeast"/>
        <w:jc w:val="both"/>
        <w:rPr>
          <w:rFonts w:ascii="Gadugi" w:hAnsi="Gadugi"/>
          <w:sz w:val="22"/>
          <w:szCs w:val="22"/>
        </w:rPr>
      </w:pPr>
    </w:p>
    <w:p w14:paraId="4F89DE63" w14:textId="3028A656" w:rsidR="007746EC" w:rsidRPr="00806844" w:rsidRDefault="007746EC" w:rsidP="005343C3">
      <w:pPr>
        <w:pStyle w:val="Titolo"/>
        <w:spacing w:line="0" w:lineRule="atLeast"/>
        <w:jc w:val="both"/>
        <w:rPr>
          <w:rFonts w:ascii="Gadugi" w:hAnsi="Gadugi"/>
          <w:b w:val="0"/>
          <w:sz w:val="22"/>
          <w:szCs w:val="22"/>
        </w:rPr>
      </w:pPr>
      <w:r w:rsidRPr="005343C3">
        <w:rPr>
          <w:rFonts w:ascii="Gadugi" w:hAnsi="Gadugi"/>
          <w:sz w:val="22"/>
          <w:szCs w:val="22"/>
        </w:rPr>
        <w:t xml:space="preserve">DICHIARAZIONE SOSTITUTIVA di certificazione e di atto di notorietà </w:t>
      </w:r>
      <w:r w:rsidRPr="00806844">
        <w:rPr>
          <w:rFonts w:ascii="Gadugi" w:hAnsi="Gadugi"/>
          <w:i/>
          <w:sz w:val="22"/>
          <w:szCs w:val="22"/>
        </w:rPr>
        <w:t xml:space="preserve">ex </w:t>
      </w:r>
      <w:r w:rsidRPr="005343C3">
        <w:rPr>
          <w:rFonts w:ascii="Gadugi" w:hAnsi="Gadugi"/>
          <w:sz w:val="22"/>
          <w:szCs w:val="22"/>
        </w:rPr>
        <w:t xml:space="preserve">artt. 46 e 47 D.P.R. 445/2000 </w:t>
      </w:r>
      <w:r w:rsidRPr="00806844">
        <w:rPr>
          <w:rFonts w:ascii="Gadugi" w:hAnsi="Gadugi"/>
          <w:b w:val="0"/>
          <w:sz w:val="22"/>
          <w:szCs w:val="22"/>
        </w:rPr>
        <w:t>(</w:t>
      </w:r>
      <w:r w:rsidRPr="00806844">
        <w:rPr>
          <w:rFonts w:ascii="Gadugi" w:hAnsi="Gadugi"/>
          <w:b w:val="0"/>
          <w:i/>
          <w:sz w:val="22"/>
          <w:szCs w:val="22"/>
        </w:rPr>
        <w:t xml:space="preserve">da redigere su </w:t>
      </w:r>
      <w:r w:rsidR="00FC418E" w:rsidRPr="00806844">
        <w:rPr>
          <w:rFonts w:ascii="Gadugi" w:hAnsi="Gadugi"/>
          <w:b w:val="0"/>
          <w:i/>
          <w:sz w:val="22"/>
          <w:szCs w:val="22"/>
        </w:rPr>
        <w:t>carta intestata</w:t>
      </w:r>
      <w:r w:rsidRPr="00806844">
        <w:rPr>
          <w:rFonts w:ascii="Gadugi" w:hAnsi="Gadugi"/>
          <w:b w:val="0"/>
          <w:sz w:val="22"/>
          <w:szCs w:val="22"/>
        </w:rPr>
        <w:t>)</w:t>
      </w:r>
    </w:p>
    <w:p w14:paraId="77255B1F" w14:textId="77777777" w:rsidR="007746EC" w:rsidRPr="005343C3" w:rsidRDefault="007746EC" w:rsidP="005343C3">
      <w:pPr>
        <w:spacing w:after="0" w:line="0" w:lineRule="atLeast"/>
        <w:jc w:val="both"/>
        <w:rPr>
          <w:rFonts w:ascii="Gadugi" w:hAnsi="Gadugi"/>
        </w:rPr>
      </w:pPr>
    </w:p>
    <w:p w14:paraId="6F25A853" w14:textId="77777777" w:rsidR="007746EC" w:rsidRPr="005343C3" w:rsidRDefault="007746EC" w:rsidP="009B29B1">
      <w:pPr>
        <w:spacing w:after="0" w:line="0" w:lineRule="atLeast"/>
        <w:ind w:right="-143"/>
        <w:jc w:val="both"/>
        <w:rPr>
          <w:rFonts w:ascii="Gadugi" w:hAnsi="Gadugi"/>
        </w:rPr>
      </w:pPr>
      <w:r w:rsidRPr="005343C3">
        <w:rPr>
          <w:rFonts w:ascii="Gadugi" w:hAnsi="Gadugi"/>
        </w:rPr>
        <w:t>Il/la sottoscritto/a</w:t>
      </w:r>
      <w:r w:rsidR="009B29B1">
        <w:rPr>
          <w:rFonts w:ascii="Gadugi" w:hAnsi="Gadugi"/>
        </w:rPr>
        <w:t xml:space="preserve"> </w:t>
      </w:r>
      <w:r w:rsidRPr="005343C3">
        <w:rPr>
          <w:rFonts w:ascii="Gadugi" w:hAnsi="Gadugi"/>
        </w:rPr>
        <w:t>_________________________________________________________________________________</w:t>
      </w:r>
      <w:r w:rsidR="00806844">
        <w:rPr>
          <w:rFonts w:ascii="Gadugi" w:hAnsi="Gadugi"/>
        </w:rPr>
        <w:t>_____</w:t>
      </w:r>
    </w:p>
    <w:p w14:paraId="12B75FEE" w14:textId="77777777" w:rsidR="007746EC" w:rsidRPr="005343C3" w:rsidRDefault="00806844" w:rsidP="009B29B1">
      <w:pPr>
        <w:tabs>
          <w:tab w:val="right" w:leader="underscore" w:pos="5670"/>
          <w:tab w:val="right" w:leader="underscore" w:pos="9639"/>
        </w:tabs>
        <w:spacing w:after="0" w:line="0" w:lineRule="atLeast"/>
        <w:ind w:right="-143"/>
        <w:jc w:val="both"/>
        <w:rPr>
          <w:rFonts w:ascii="Gadugi" w:hAnsi="Gadugi"/>
        </w:rPr>
      </w:pPr>
      <w:r>
        <w:rPr>
          <w:rFonts w:ascii="Gadugi" w:hAnsi="Gadugi"/>
        </w:rPr>
        <w:t xml:space="preserve">nato/a </w:t>
      </w:r>
      <w:proofErr w:type="spellStart"/>
      <w:r>
        <w:rPr>
          <w:rFonts w:ascii="Gadugi" w:hAnsi="Gadugi"/>
        </w:rPr>
        <w:t>a</w:t>
      </w:r>
      <w:proofErr w:type="spellEnd"/>
      <w:r w:rsidR="009B29B1">
        <w:rPr>
          <w:rFonts w:ascii="Gadugi" w:hAnsi="Gadugi"/>
        </w:rPr>
        <w:t xml:space="preserve"> </w:t>
      </w:r>
      <w:r>
        <w:rPr>
          <w:rFonts w:ascii="Gadugi" w:hAnsi="Gadugi"/>
        </w:rPr>
        <w:t>___________________________________________________________________ il___________________________</w:t>
      </w:r>
    </w:p>
    <w:p w14:paraId="1FE7F6F8" w14:textId="77777777" w:rsidR="007746EC" w:rsidRPr="005343C3" w:rsidRDefault="009B29B1" w:rsidP="009B29B1">
      <w:pPr>
        <w:tabs>
          <w:tab w:val="right" w:leader="underscore" w:pos="9639"/>
        </w:tabs>
        <w:spacing w:after="0" w:line="0" w:lineRule="atLeast"/>
        <w:ind w:right="-143"/>
        <w:jc w:val="both"/>
        <w:rPr>
          <w:rFonts w:ascii="Gadugi" w:hAnsi="Gadugi"/>
        </w:rPr>
      </w:pPr>
      <w:r>
        <w:rPr>
          <w:rFonts w:ascii="Gadugi" w:hAnsi="Gadugi"/>
        </w:rPr>
        <w:t>e residente a ___________________________________________________________________________________________</w:t>
      </w:r>
    </w:p>
    <w:p w14:paraId="20FA42D7" w14:textId="77777777" w:rsidR="009B29B1"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via</w:t>
      </w:r>
      <w:r w:rsidR="009B29B1">
        <w:rPr>
          <w:rFonts w:ascii="Gadugi" w:hAnsi="Gadugi"/>
        </w:rPr>
        <w:t xml:space="preserve"> </w:t>
      </w:r>
      <w:r>
        <w:rPr>
          <w:rFonts w:ascii="Gadugi" w:hAnsi="Gadugi"/>
        </w:rPr>
        <w:t xml:space="preserve">_____________________________________________________________________________ </w:t>
      </w:r>
      <w:r w:rsidR="007746EC" w:rsidRPr="005343C3">
        <w:rPr>
          <w:rFonts w:ascii="Gadugi" w:hAnsi="Gadugi"/>
        </w:rPr>
        <w:t>n.</w:t>
      </w:r>
      <w:r>
        <w:rPr>
          <w:rFonts w:ascii="Gadugi" w:hAnsi="Gadugi"/>
        </w:rPr>
        <w:t xml:space="preserve"> ___________</w:t>
      </w:r>
      <w:r w:rsidR="009B29B1">
        <w:rPr>
          <w:rFonts w:ascii="Gadugi" w:hAnsi="Gadugi"/>
        </w:rPr>
        <w:t>________</w:t>
      </w:r>
    </w:p>
    <w:p w14:paraId="3BE2F52B" w14:textId="77777777" w:rsidR="007746EC" w:rsidRPr="005343C3" w:rsidRDefault="00806844" w:rsidP="009B29B1">
      <w:pPr>
        <w:tabs>
          <w:tab w:val="right" w:leader="underscore" w:pos="4111"/>
          <w:tab w:val="left" w:leader="underscore" w:pos="5103"/>
          <w:tab w:val="right" w:leader="underscore" w:pos="9639"/>
        </w:tabs>
        <w:spacing w:after="0" w:line="0" w:lineRule="atLeast"/>
        <w:ind w:right="-143"/>
        <w:jc w:val="both"/>
        <w:rPr>
          <w:rFonts w:ascii="Gadugi" w:hAnsi="Gadugi"/>
        </w:rPr>
      </w:pPr>
      <w:r>
        <w:rPr>
          <w:rFonts w:ascii="Gadugi" w:hAnsi="Gadugi"/>
        </w:rPr>
        <w:t>in qualità di</w:t>
      </w:r>
      <w:r w:rsidR="009B29B1">
        <w:rPr>
          <w:rFonts w:ascii="Gadugi" w:hAnsi="Gadugi"/>
        </w:rPr>
        <w:t xml:space="preserve"> _</w:t>
      </w:r>
      <w:r>
        <w:rPr>
          <w:rFonts w:ascii="Gadugi" w:hAnsi="Gadugi"/>
        </w:rPr>
        <w:t>___________________________________________________________________________________________</w:t>
      </w:r>
    </w:p>
    <w:p w14:paraId="0CE43BE8"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della Ditta/Società</w:t>
      </w:r>
      <w:r w:rsidR="009B29B1">
        <w:rPr>
          <w:rFonts w:ascii="Gadugi" w:hAnsi="Gadugi"/>
        </w:rPr>
        <w:t xml:space="preserve"> _____________________________________________________________________________________</w:t>
      </w:r>
    </w:p>
    <w:p w14:paraId="2ADAD91F" w14:textId="77777777" w:rsidR="009B29B1"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avente sede legale in</w:t>
      </w:r>
      <w:r w:rsidR="009B29B1">
        <w:rPr>
          <w:rFonts w:ascii="Gadugi" w:hAnsi="Gadugi"/>
        </w:rPr>
        <w:t xml:space="preserve"> ______________________________________________________________ </w:t>
      </w:r>
      <w:proofErr w:type="spellStart"/>
      <w:r w:rsidRPr="005343C3">
        <w:rPr>
          <w:rFonts w:ascii="Gadugi" w:hAnsi="Gadugi"/>
        </w:rPr>
        <w:t>cap</w:t>
      </w:r>
      <w:proofErr w:type="spellEnd"/>
      <w:r w:rsidRPr="005343C3">
        <w:rPr>
          <w:rFonts w:ascii="Gadugi" w:hAnsi="Gadugi"/>
        </w:rPr>
        <w:t xml:space="preserve"> ________</w:t>
      </w:r>
      <w:r w:rsidR="009B29B1">
        <w:rPr>
          <w:rFonts w:ascii="Gadugi" w:hAnsi="Gadugi"/>
        </w:rPr>
        <w:t>___</w:t>
      </w:r>
      <w:r w:rsidR="00010AF9">
        <w:rPr>
          <w:rFonts w:ascii="Gadugi" w:hAnsi="Gadugi"/>
        </w:rPr>
        <w:t>_____</w:t>
      </w:r>
    </w:p>
    <w:p w14:paraId="28C849B0"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sidR="009B29B1">
        <w:rPr>
          <w:rFonts w:ascii="Gadugi" w:hAnsi="Gadugi"/>
        </w:rPr>
        <w:t xml:space="preserve"> </w:t>
      </w:r>
      <w:r w:rsidRPr="005343C3">
        <w:rPr>
          <w:rFonts w:ascii="Gadugi" w:hAnsi="Gadugi"/>
        </w:rPr>
        <w:t>__________________________________</w:t>
      </w:r>
      <w:r w:rsidR="00806844">
        <w:rPr>
          <w:rFonts w:ascii="Gadugi" w:hAnsi="Gadugi"/>
        </w:rPr>
        <w:t>______</w:t>
      </w:r>
      <w:r w:rsidR="009B29B1">
        <w:rPr>
          <w:rFonts w:ascii="Gadugi" w:hAnsi="Gadugi"/>
        </w:rPr>
        <w:t xml:space="preserve">___________________ </w:t>
      </w:r>
      <w:r w:rsidRPr="005343C3">
        <w:rPr>
          <w:rFonts w:ascii="Gadugi" w:hAnsi="Gadugi"/>
        </w:rPr>
        <w:t xml:space="preserve">tel. </w:t>
      </w:r>
      <w:r w:rsidR="00806844">
        <w:rPr>
          <w:rFonts w:ascii="Gadugi" w:hAnsi="Gadugi"/>
        </w:rPr>
        <w:t>n.</w:t>
      </w:r>
      <w:r w:rsidR="009B29B1">
        <w:rPr>
          <w:rFonts w:ascii="Gadugi" w:hAnsi="Gadugi"/>
        </w:rPr>
        <w:t xml:space="preserve"> ________________</w:t>
      </w:r>
      <w:r w:rsidR="00806844">
        <w:rPr>
          <w:rFonts w:ascii="Gadugi" w:hAnsi="Gadugi"/>
        </w:rPr>
        <w:t>___________</w:t>
      </w:r>
      <w:r w:rsidRPr="005343C3">
        <w:rPr>
          <w:rFonts w:ascii="Gadugi" w:hAnsi="Gadugi"/>
        </w:rPr>
        <w:t>_________</w:t>
      </w:r>
    </w:p>
    <w:p w14:paraId="26BFAD18" w14:textId="77777777" w:rsidR="009B29B1" w:rsidRDefault="00806844"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Pr>
          <w:rFonts w:ascii="Gadugi" w:hAnsi="Gadugi"/>
        </w:rPr>
        <w:t>e sede operativa in</w:t>
      </w:r>
      <w:r w:rsidR="009B29B1">
        <w:rPr>
          <w:rFonts w:ascii="Gadugi" w:hAnsi="Gadugi"/>
        </w:rPr>
        <w:t xml:space="preserve"> </w:t>
      </w:r>
      <w:r>
        <w:rPr>
          <w:rFonts w:ascii="Gadugi" w:hAnsi="Gadugi"/>
        </w:rPr>
        <w:t xml:space="preserve">________________________________________________________________ </w:t>
      </w:r>
      <w:r w:rsidR="007746EC" w:rsidRPr="005343C3">
        <w:rPr>
          <w:rFonts w:ascii="Gadugi" w:hAnsi="Gadugi"/>
        </w:rPr>
        <w:t>cap.______</w:t>
      </w:r>
      <w:r w:rsidR="009B29B1">
        <w:rPr>
          <w:rFonts w:ascii="Gadugi" w:hAnsi="Gadugi"/>
        </w:rPr>
        <w:t>____</w:t>
      </w:r>
      <w:r w:rsidR="007746EC" w:rsidRPr="005343C3">
        <w:rPr>
          <w:rFonts w:ascii="Gadugi" w:hAnsi="Gadugi"/>
        </w:rPr>
        <w:t>_</w:t>
      </w:r>
      <w:r>
        <w:rPr>
          <w:rFonts w:ascii="Gadugi" w:hAnsi="Gadugi"/>
        </w:rPr>
        <w:t>____</w:t>
      </w:r>
      <w:r w:rsidR="007746EC" w:rsidRPr="005343C3">
        <w:rPr>
          <w:rFonts w:ascii="Gadugi" w:hAnsi="Gadugi"/>
        </w:rPr>
        <w:t>_</w:t>
      </w:r>
    </w:p>
    <w:p w14:paraId="2260487D" w14:textId="77777777" w:rsidR="009B29B1" w:rsidRPr="005343C3" w:rsidRDefault="009B29B1"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via</w:t>
      </w:r>
      <w:r>
        <w:rPr>
          <w:rFonts w:ascii="Gadugi" w:hAnsi="Gadugi"/>
        </w:rPr>
        <w:t xml:space="preserve"> </w:t>
      </w:r>
      <w:r w:rsidRPr="005343C3">
        <w:rPr>
          <w:rFonts w:ascii="Gadugi" w:hAnsi="Gadugi"/>
        </w:rPr>
        <w:t>__________________________________</w:t>
      </w:r>
      <w:r>
        <w:rPr>
          <w:rFonts w:ascii="Gadugi" w:hAnsi="Gadugi"/>
        </w:rPr>
        <w:t xml:space="preserve">_________________________ </w:t>
      </w:r>
      <w:r w:rsidRPr="005343C3">
        <w:rPr>
          <w:rFonts w:ascii="Gadugi" w:hAnsi="Gadugi"/>
        </w:rPr>
        <w:t xml:space="preserve">tel. </w:t>
      </w:r>
      <w:r>
        <w:rPr>
          <w:rFonts w:ascii="Gadugi" w:hAnsi="Gadugi"/>
        </w:rPr>
        <w:t>n. ___________________________</w:t>
      </w:r>
      <w:r w:rsidRPr="005343C3">
        <w:rPr>
          <w:rFonts w:ascii="Gadugi" w:hAnsi="Gadugi"/>
        </w:rPr>
        <w:t>_________</w:t>
      </w:r>
    </w:p>
    <w:p w14:paraId="62C9A3EC" w14:textId="77777777" w:rsidR="007746EC" w:rsidRPr="005343C3" w:rsidRDefault="007746EC" w:rsidP="009B29B1">
      <w:pPr>
        <w:tabs>
          <w:tab w:val="left" w:leader="underscore" w:pos="5103"/>
          <w:tab w:val="right" w:leader="underscore" w:pos="6379"/>
          <w:tab w:val="right" w:leader="underscore" w:pos="9639"/>
        </w:tabs>
        <w:spacing w:after="0" w:line="0" w:lineRule="atLeast"/>
        <w:ind w:right="-143"/>
        <w:jc w:val="both"/>
        <w:rPr>
          <w:rFonts w:ascii="Gadugi" w:hAnsi="Gadugi"/>
        </w:rPr>
      </w:pPr>
      <w:r w:rsidRPr="005343C3">
        <w:rPr>
          <w:rFonts w:ascii="Gadugi" w:hAnsi="Gadugi"/>
        </w:rPr>
        <w:t>C.F._____________________________</w:t>
      </w:r>
      <w:r w:rsidR="00806844">
        <w:rPr>
          <w:rFonts w:ascii="Gadugi" w:hAnsi="Gadugi"/>
        </w:rPr>
        <w:t>__________________</w:t>
      </w:r>
      <w:r w:rsidR="009B29B1">
        <w:rPr>
          <w:rFonts w:ascii="Gadugi" w:hAnsi="Gadugi"/>
        </w:rPr>
        <w:t xml:space="preserve"> e P.IVA ______________________________________________</w:t>
      </w:r>
    </w:p>
    <w:p w14:paraId="6CA27DA2" w14:textId="77777777" w:rsidR="007746EC" w:rsidRPr="005343C3" w:rsidRDefault="007746EC" w:rsidP="005343C3">
      <w:pPr>
        <w:tabs>
          <w:tab w:val="left" w:leader="underscore" w:pos="5103"/>
          <w:tab w:val="right" w:leader="underscore" w:pos="6379"/>
          <w:tab w:val="right" w:leader="underscore" w:pos="9639"/>
        </w:tabs>
        <w:spacing w:after="0" w:line="0" w:lineRule="atLeast"/>
        <w:jc w:val="both"/>
        <w:rPr>
          <w:rFonts w:ascii="Gadugi" w:hAnsi="Gadugi"/>
        </w:rPr>
      </w:pPr>
    </w:p>
    <w:p w14:paraId="30BA9515" w14:textId="77777777" w:rsidR="007746EC" w:rsidRPr="005343C3" w:rsidRDefault="007746EC" w:rsidP="005343C3">
      <w:pPr>
        <w:autoSpaceDE w:val="0"/>
        <w:autoSpaceDN w:val="0"/>
        <w:adjustRightInd w:val="0"/>
        <w:spacing w:after="0" w:line="0" w:lineRule="atLeast"/>
        <w:jc w:val="both"/>
        <w:rPr>
          <w:rFonts w:ascii="Gadugi" w:hAnsi="Gadugi" w:cs="Arial"/>
        </w:rPr>
      </w:pPr>
      <w:r w:rsidRPr="005343C3">
        <w:rPr>
          <w:rFonts w:ascii="Gadugi" w:hAnsi="Gadugi" w:cs="Arial"/>
        </w:rPr>
        <w:t>sotto la sua personale responsabilità ed a piena conoscenza della responsabilità penale prevista per le dichiarazioni false dall’art. 76 del D.P.R. 445/2000 e dall’art. n. 496 c.p.</w:t>
      </w:r>
    </w:p>
    <w:p w14:paraId="00F60965" w14:textId="77777777" w:rsidR="0037125A" w:rsidRPr="005343C3" w:rsidRDefault="0037125A" w:rsidP="005343C3">
      <w:pPr>
        <w:spacing w:after="0" w:line="0" w:lineRule="atLeast"/>
        <w:jc w:val="both"/>
        <w:rPr>
          <w:rFonts w:ascii="Gadugi" w:hAnsi="Gadugi"/>
          <w:b/>
          <w:bCs/>
        </w:rPr>
      </w:pPr>
    </w:p>
    <w:p w14:paraId="79D31518" w14:textId="77777777" w:rsidR="007746EC" w:rsidRPr="005343C3" w:rsidRDefault="007746EC" w:rsidP="00D17B77">
      <w:pPr>
        <w:spacing w:after="0" w:line="0" w:lineRule="atLeast"/>
        <w:jc w:val="center"/>
        <w:rPr>
          <w:rFonts w:ascii="Gadugi" w:hAnsi="Gadugi"/>
          <w:b/>
          <w:bCs/>
        </w:rPr>
      </w:pPr>
      <w:r w:rsidRPr="005343C3">
        <w:rPr>
          <w:rFonts w:ascii="Gadugi" w:hAnsi="Gadugi"/>
          <w:b/>
          <w:bCs/>
        </w:rPr>
        <w:t>dichiara espressamente</w:t>
      </w:r>
    </w:p>
    <w:p w14:paraId="31DD3CC5" w14:textId="77777777" w:rsidR="007746EC" w:rsidRPr="005343C3" w:rsidRDefault="007746EC" w:rsidP="005343C3">
      <w:pPr>
        <w:pStyle w:val="Paragrafoelenco"/>
        <w:spacing w:after="0" w:line="0" w:lineRule="atLeast"/>
        <w:ind w:left="0"/>
        <w:jc w:val="both"/>
        <w:rPr>
          <w:rFonts w:ascii="Gadugi" w:hAnsi="Gadugi" w:cs="Tahoma"/>
        </w:rPr>
      </w:pPr>
    </w:p>
    <w:p w14:paraId="0F712B1C" w14:textId="77777777" w:rsidR="007746EC" w:rsidRPr="005343C3" w:rsidRDefault="007746EC" w:rsidP="005343C3">
      <w:pPr>
        <w:spacing w:after="0" w:line="0" w:lineRule="atLeast"/>
        <w:contextualSpacing/>
        <w:jc w:val="both"/>
        <w:rPr>
          <w:rFonts w:ascii="Gadugi" w:hAnsi="Gadugi" w:cs="Calibri"/>
        </w:rPr>
      </w:pPr>
      <w:r w:rsidRPr="005343C3">
        <w:rPr>
          <w:rFonts w:ascii="Gadugi" w:hAnsi="Gadugi" w:cs="Calibri"/>
        </w:rPr>
        <w:t>in nome e per conto della suddetta Ditta/Società quanto segue:</w:t>
      </w:r>
    </w:p>
    <w:p w14:paraId="038F86F9"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a seguito della presente fornitura di bene/servizio assume gli obblighi di tracciabilità dei flussi finanziari di cui alla L.136/2010;</w:t>
      </w:r>
    </w:p>
    <w:p w14:paraId="3439C1F8" w14:textId="77777777" w:rsidR="007746EC" w:rsidRPr="005343C3" w:rsidRDefault="007746EC" w:rsidP="005343C3">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 xml:space="preserve">di impegnarsi ad utilizzare uno o più conti correnti bancari o postali, accesi presso banche o presso </w:t>
      </w:r>
      <w:smartTag w:uri="urn:schemas-microsoft-com:office:smarttags" w:element="date">
        <w:smartTagPr>
          <w:attr w:name="Year" w:val="2006"/>
          <w:attr w:name="Day" w:val="12"/>
          <w:attr w:name="Month" w:val="04"/>
          <w:attr w:name="ls" w:val="trans"/>
        </w:smartTagPr>
        <w:r w:rsidRPr="005343C3">
          <w:rPr>
            <w:rFonts w:ascii="Gadugi" w:hAnsi="Gadugi" w:cs="Calibri"/>
          </w:rPr>
          <w:t>la società Poste Italiane</w:t>
        </w:r>
      </w:smartTag>
      <w:r w:rsidRPr="005343C3">
        <w:rPr>
          <w:rFonts w:ascii="Gadugi" w:hAnsi="Gadugi" w:cs="Calibri"/>
        </w:rPr>
        <w:t xml:space="preserve"> S.p.A. dedicati alle commesse pubbliche per i movimenti finanziari relativi alla gestione del presente appalto;</w:t>
      </w:r>
    </w:p>
    <w:p w14:paraId="26D313D2" w14:textId="77777777" w:rsidR="007746EC" w:rsidRPr="005343C3" w:rsidRDefault="007746EC" w:rsidP="005343C3">
      <w:pPr>
        <w:spacing w:after="0" w:line="0" w:lineRule="atLeast"/>
        <w:ind w:left="426"/>
        <w:contextualSpacing/>
        <w:jc w:val="both"/>
        <w:rPr>
          <w:rFonts w:ascii="Gadugi" w:hAnsi="Gadugi" w:cs="Calibri"/>
        </w:rPr>
      </w:pPr>
    </w:p>
    <w:p w14:paraId="0AAC392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gli estremi identificativi dei conti correnti di cui al punto precedente sono i seguenti 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_________________________________</w:t>
      </w:r>
      <w:r w:rsidRPr="005343C3">
        <w:rPr>
          <w:rFonts w:ascii="Gadugi" w:hAnsi="Gadugi" w:cs="Calibri"/>
        </w:rPr>
        <w:t>_________________________</w:t>
      </w:r>
    </w:p>
    <w:p w14:paraId="0C1878AA" w14:textId="77777777" w:rsidR="007746EC" w:rsidRPr="005343C3" w:rsidRDefault="007746EC" w:rsidP="005343C3">
      <w:pPr>
        <w:spacing w:after="0" w:line="0" w:lineRule="atLeast"/>
        <w:ind w:left="426"/>
        <w:contextualSpacing/>
        <w:jc w:val="both"/>
        <w:rPr>
          <w:rFonts w:ascii="Gadugi" w:hAnsi="Gadugi" w:cs="Calibri"/>
        </w:rPr>
      </w:pPr>
    </w:p>
    <w:p w14:paraId="21D9C4C9"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le persone delegate ad operare su di essi sono le seguenti: 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B29B1">
        <w:rPr>
          <w:rFonts w:ascii="Gadugi" w:hAnsi="Gadugi" w:cs="Calibri"/>
        </w:rPr>
        <w:t>________________________</w:t>
      </w:r>
      <w:r w:rsidRPr="005343C3">
        <w:rPr>
          <w:rFonts w:ascii="Gadugi" w:hAnsi="Gadugi" w:cs="Calibri"/>
        </w:rPr>
        <w:t>_____</w:t>
      </w:r>
    </w:p>
    <w:p w14:paraId="3A5F213F" w14:textId="77777777" w:rsidR="007746EC" w:rsidRPr="009B29B1" w:rsidRDefault="007746EC" w:rsidP="009B29B1">
      <w:pPr>
        <w:numPr>
          <w:ilvl w:val="2"/>
          <w:numId w:val="15"/>
        </w:numPr>
        <w:tabs>
          <w:tab w:val="num" w:pos="709"/>
        </w:tabs>
        <w:spacing w:after="0" w:line="0" w:lineRule="atLeast"/>
        <w:ind w:left="426" w:hanging="284"/>
        <w:contextualSpacing/>
        <w:jc w:val="both"/>
        <w:rPr>
          <w:rFonts w:ascii="Gadugi" w:hAnsi="Gadugi" w:cs="Calibri"/>
        </w:rPr>
      </w:pPr>
      <w:r w:rsidRPr="005343C3">
        <w:rPr>
          <w:rFonts w:ascii="Gadugi" w:hAnsi="Gadugi" w:cs="Calibri"/>
        </w:rPr>
        <w:t>che la ditta corrisponde il pagamento dei contributi previdenziali e</w:t>
      </w:r>
      <w:r w:rsidRPr="009B29B1">
        <w:rPr>
          <w:rFonts w:ascii="Gadugi" w:hAnsi="Gadugi" w:cs="Calibri"/>
        </w:rPr>
        <w:t xml:space="preserve"> assistenziali presso:</w:t>
      </w:r>
    </w:p>
    <w:p w14:paraId="6E8B39A3" w14:textId="77777777" w:rsidR="007746EC" w:rsidRPr="005343C3" w:rsidRDefault="007746EC" w:rsidP="005343C3">
      <w:pPr>
        <w:spacing w:after="0" w:line="0" w:lineRule="atLeast"/>
        <w:ind w:left="426"/>
        <w:contextualSpacing/>
        <w:jc w:val="both"/>
        <w:rPr>
          <w:rFonts w:ascii="Gadugi" w:hAnsi="Gadugi" w:cs="Calibri"/>
        </w:rPr>
      </w:pPr>
    </w:p>
    <w:p w14:paraId="6E2F148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lastRenderedPageBreak/>
        <w:t>l’Ufficio INPS di _________________________</w:t>
      </w:r>
      <w:r w:rsidR="002C0D26">
        <w:rPr>
          <w:rFonts w:ascii="Gadugi" w:hAnsi="Gadugi" w:cs="Calibri"/>
        </w:rPr>
        <w:t xml:space="preserve">____ </w:t>
      </w:r>
      <w:r w:rsidRPr="005343C3">
        <w:rPr>
          <w:rFonts w:ascii="Gadugi" w:hAnsi="Gadugi" w:cs="Calibri"/>
        </w:rPr>
        <w:t>via ____________________</w:t>
      </w:r>
      <w:r w:rsidR="002C0D26">
        <w:rPr>
          <w:rFonts w:ascii="Gadugi" w:hAnsi="Gadugi" w:cs="Calibri"/>
        </w:rPr>
        <w:t>_________ CAP _________________</w:t>
      </w:r>
    </w:p>
    <w:p w14:paraId="1F346C9F" w14:textId="77777777" w:rsidR="007746EC" w:rsidRPr="005343C3" w:rsidRDefault="007746EC" w:rsidP="005343C3">
      <w:pPr>
        <w:spacing w:after="0" w:line="0" w:lineRule="atLeast"/>
        <w:ind w:left="426"/>
        <w:contextualSpacing/>
        <w:jc w:val="both"/>
        <w:rPr>
          <w:rFonts w:ascii="Gadugi" w:hAnsi="Gadugi" w:cs="Calibri"/>
        </w:rPr>
      </w:pPr>
    </w:p>
    <w:p w14:paraId="3937CBE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2C973DD5" w14:textId="77777777" w:rsidR="007746EC" w:rsidRPr="005343C3" w:rsidRDefault="007746EC" w:rsidP="005343C3">
      <w:pPr>
        <w:spacing w:after="0" w:line="0" w:lineRule="atLeast"/>
        <w:ind w:left="426"/>
        <w:contextualSpacing/>
        <w:jc w:val="both"/>
        <w:rPr>
          <w:rFonts w:ascii="Gadugi" w:hAnsi="Gadugi" w:cs="Calibri"/>
        </w:rPr>
      </w:pPr>
    </w:p>
    <w:p w14:paraId="412BDC1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 xml:space="preserve">l’Ufficio INAIL di _________________________via __________________________ CAP _________________ </w:t>
      </w:r>
    </w:p>
    <w:p w14:paraId="4AA70B50" w14:textId="77777777" w:rsidR="007746EC" w:rsidRPr="005343C3" w:rsidRDefault="007746EC" w:rsidP="005343C3">
      <w:pPr>
        <w:spacing w:after="0" w:line="0" w:lineRule="atLeast"/>
        <w:ind w:left="426"/>
        <w:contextualSpacing/>
        <w:jc w:val="both"/>
        <w:rPr>
          <w:rFonts w:ascii="Gadugi" w:hAnsi="Gadugi" w:cs="Calibri"/>
        </w:rPr>
      </w:pPr>
    </w:p>
    <w:p w14:paraId="0569D54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Numero di matricola (iscrizione) ___________________;</w:t>
      </w:r>
    </w:p>
    <w:p w14:paraId="4828D1A0" w14:textId="77777777" w:rsidR="007746EC" w:rsidRPr="005343C3" w:rsidRDefault="007746EC" w:rsidP="005343C3">
      <w:pPr>
        <w:spacing w:after="0" w:line="0" w:lineRule="atLeast"/>
        <w:ind w:left="426"/>
        <w:contextualSpacing/>
        <w:jc w:val="both"/>
        <w:rPr>
          <w:rFonts w:ascii="Gadugi" w:hAnsi="Gadugi" w:cs="Calibri"/>
        </w:rPr>
      </w:pPr>
    </w:p>
    <w:p w14:paraId="60FEBB1E"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applica ai suoi lavoratori il seguente CCNL: __________________________;</w:t>
      </w:r>
    </w:p>
    <w:p w14:paraId="275D5F7E" w14:textId="77777777" w:rsidR="007746EC" w:rsidRPr="005343C3" w:rsidRDefault="007746EC" w:rsidP="005343C3">
      <w:pPr>
        <w:spacing w:after="0" w:line="0" w:lineRule="atLeast"/>
        <w:ind w:left="426"/>
        <w:contextualSpacing/>
        <w:jc w:val="both"/>
        <w:rPr>
          <w:rFonts w:ascii="Gadugi" w:hAnsi="Gadugi" w:cs="Calibri"/>
        </w:rPr>
      </w:pPr>
    </w:p>
    <w:p w14:paraId="44252656"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il n. di dipendenti della ditta è: n.__________________________;</w:t>
      </w:r>
    </w:p>
    <w:p w14:paraId="603C889B" w14:textId="77777777" w:rsidR="007746EC" w:rsidRPr="005343C3" w:rsidRDefault="007746EC" w:rsidP="005343C3">
      <w:pPr>
        <w:spacing w:after="0" w:line="0" w:lineRule="atLeast"/>
        <w:ind w:left="426"/>
        <w:contextualSpacing/>
        <w:jc w:val="both"/>
        <w:rPr>
          <w:rFonts w:ascii="Gadugi" w:hAnsi="Gadugi" w:cs="Calibri"/>
        </w:rPr>
      </w:pPr>
    </w:p>
    <w:p w14:paraId="0D519A92" w14:textId="77777777" w:rsidR="007746EC" w:rsidRPr="005343C3" w:rsidRDefault="007746EC" w:rsidP="005343C3">
      <w:pPr>
        <w:spacing w:after="0" w:line="0" w:lineRule="atLeast"/>
        <w:ind w:left="426"/>
        <w:contextualSpacing/>
        <w:jc w:val="both"/>
        <w:rPr>
          <w:rFonts w:ascii="Gadugi" w:hAnsi="Gadugi" w:cs="Calibri"/>
        </w:rPr>
      </w:pPr>
      <w:r w:rsidRPr="005343C3">
        <w:rPr>
          <w:rFonts w:ascii="Gadugi" w:hAnsi="Gadugi" w:cs="Calibri"/>
        </w:rPr>
        <w:t>che la ditta si impegna a consentire all’Amministrazione le verifiche di cui al comma 9 dell’art. 3 della L. 136/2010 e ss.mm.;</w:t>
      </w:r>
    </w:p>
    <w:p w14:paraId="0EA39AF9" w14:textId="77777777" w:rsidR="00F56307" w:rsidRPr="00596F73" w:rsidRDefault="00F56307" w:rsidP="004B3C6C">
      <w:pPr>
        <w:numPr>
          <w:ilvl w:val="2"/>
          <w:numId w:val="15"/>
        </w:numPr>
        <w:tabs>
          <w:tab w:val="clear" w:pos="2204"/>
          <w:tab w:val="num" w:pos="567"/>
        </w:tabs>
        <w:spacing w:after="0" w:line="0" w:lineRule="atLeast"/>
        <w:ind w:left="426"/>
        <w:contextualSpacing/>
        <w:jc w:val="both"/>
        <w:rPr>
          <w:rFonts w:ascii="Gadugi" w:hAnsi="Gadugi" w:cs="Calibri"/>
        </w:rPr>
      </w:pPr>
      <w:r w:rsidRPr="00596F73">
        <w:rPr>
          <w:rFonts w:ascii="Gadugi" w:hAnsi="Gadugi" w:cs="Calibri"/>
        </w:rPr>
        <w:t>che i dati relativi all’iscrizione nel registro delle imprese della C.C.I.A.A. sono quelli di seguito riportati:</w:t>
      </w:r>
      <w:r w:rsidR="00596F73">
        <w:rPr>
          <w:rFonts w:ascii="Gadugi" w:hAnsi="Gadugi" w:cs="Calibri"/>
        </w:rPr>
        <w:t xml:space="preserve"> ___________</w:t>
      </w:r>
      <w:r w:rsidRPr="00596F73">
        <w:rPr>
          <w:rFonts w:ascii="Gadugi" w:hAnsi="Gadugi" w:cs="Calibri"/>
        </w:rPr>
        <w:t>_______________________________________</w:t>
      </w:r>
      <w:r w:rsidR="00596F73" w:rsidRPr="00596F73">
        <w:rPr>
          <w:rFonts w:ascii="Gadugi" w:hAnsi="Gadugi" w:cs="Calibri"/>
        </w:rPr>
        <w:t>_</w:t>
      </w:r>
      <w:r w:rsidRPr="00596F73">
        <w:rPr>
          <w:rFonts w:ascii="Gadugi" w:hAnsi="Gadugi" w:cs="Calibri"/>
        </w:rPr>
        <w:t>________________________________________</w:t>
      </w:r>
    </w:p>
    <w:p w14:paraId="357D0452" w14:textId="77777777" w:rsidR="007746EC" w:rsidRPr="005343C3" w:rsidRDefault="007746EC" w:rsidP="005343C3">
      <w:pPr>
        <w:spacing w:after="0" w:line="0" w:lineRule="atLeast"/>
        <w:jc w:val="both"/>
        <w:rPr>
          <w:rFonts w:ascii="Gadugi" w:hAnsi="Gadugi" w:cs="Calibri"/>
          <w:b/>
        </w:rPr>
      </w:pPr>
    </w:p>
    <w:p w14:paraId="181B8AAB" w14:textId="77777777" w:rsidR="007746EC" w:rsidRPr="005343C3" w:rsidRDefault="00A82B71" w:rsidP="00D17B77">
      <w:pPr>
        <w:spacing w:after="0" w:line="0" w:lineRule="atLeast"/>
        <w:jc w:val="center"/>
        <w:rPr>
          <w:rFonts w:ascii="Gadugi" w:hAnsi="Gadugi" w:cs="Calibri"/>
          <w:b/>
        </w:rPr>
      </w:pPr>
      <w:r w:rsidRPr="005343C3">
        <w:rPr>
          <w:rFonts w:ascii="Gadugi" w:hAnsi="Gadugi" w:cs="Calibri"/>
          <w:b/>
        </w:rPr>
        <w:t>DICHIARA</w:t>
      </w:r>
      <w:r w:rsidR="00D17B77">
        <w:rPr>
          <w:rFonts w:ascii="Gadugi" w:hAnsi="Gadugi" w:cs="Calibri"/>
          <w:b/>
        </w:rPr>
        <w:t xml:space="preserve"> inoltre </w:t>
      </w:r>
    </w:p>
    <w:p w14:paraId="73A38388" w14:textId="2CCDF120" w:rsidR="00A82B71" w:rsidRPr="000954C2" w:rsidRDefault="00FC418E" w:rsidP="005343C3">
      <w:pPr>
        <w:pStyle w:val="has-text-align-center"/>
        <w:jc w:val="both"/>
        <w:rPr>
          <w:rFonts w:ascii="Gadugi" w:hAnsi="Gadugi"/>
          <w:color w:val="FF0000"/>
          <w:sz w:val="22"/>
          <w:szCs w:val="22"/>
        </w:rPr>
      </w:pPr>
      <w:r w:rsidRPr="005343C3">
        <w:rPr>
          <w:rFonts w:ascii="Gadugi" w:hAnsi="Gadugi" w:cs="Calibri"/>
          <w:sz w:val="22"/>
          <w:szCs w:val="22"/>
        </w:rPr>
        <w:t>ai sensi dell’art. 94</w:t>
      </w:r>
      <w:r w:rsidR="007746EC" w:rsidRPr="005343C3">
        <w:rPr>
          <w:rFonts w:ascii="Gadugi" w:hAnsi="Gadugi" w:cs="Calibri"/>
          <w:sz w:val="22"/>
          <w:szCs w:val="22"/>
        </w:rPr>
        <w:t xml:space="preserve"> </w:t>
      </w:r>
      <w:r w:rsidR="00A82B71" w:rsidRPr="005343C3">
        <w:rPr>
          <w:rFonts w:ascii="Gadugi" w:hAnsi="Gadugi" w:cs="Calibri"/>
          <w:sz w:val="22"/>
          <w:szCs w:val="22"/>
        </w:rPr>
        <w:t xml:space="preserve">del </w:t>
      </w:r>
      <w:proofErr w:type="spellStart"/>
      <w:r w:rsidR="00A82B71" w:rsidRPr="005343C3">
        <w:rPr>
          <w:rFonts w:ascii="Gadugi" w:hAnsi="Gadugi" w:cs="Calibri"/>
          <w:sz w:val="22"/>
          <w:szCs w:val="22"/>
        </w:rPr>
        <w:t>D.</w:t>
      </w:r>
      <w:r w:rsidR="00D17B77">
        <w:rPr>
          <w:rFonts w:ascii="Gadugi" w:hAnsi="Gadugi" w:cs="Calibri"/>
          <w:sz w:val="22"/>
          <w:szCs w:val="22"/>
        </w:rPr>
        <w:t>L</w:t>
      </w:r>
      <w:r w:rsidR="00A82B71" w:rsidRPr="005343C3">
        <w:rPr>
          <w:rFonts w:ascii="Gadugi" w:hAnsi="Gadugi" w:cs="Calibri"/>
          <w:sz w:val="22"/>
          <w:szCs w:val="22"/>
        </w:rPr>
        <w:t>gs.</w:t>
      </w:r>
      <w:proofErr w:type="spellEnd"/>
      <w:r w:rsidR="00D17B77">
        <w:rPr>
          <w:rFonts w:ascii="Gadugi" w:hAnsi="Gadugi" w:cs="Calibri"/>
          <w:sz w:val="22"/>
          <w:szCs w:val="22"/>
        </w:rPr>
        <w:t xml:space="preserve"> </w:t>
      </w:r>
      <w:r w:rsidR="00A82B71" w:rsidRPr="005343C3">
        <w:rPr>
          <w:rFonts w:ascii="Gadugi" w:hAnsi="Gadugi" w:cs="Calibri"/>
          <w:sz w:val="22"/>
          <w:szCs w:val="22"/>
        </w:rPr>
        <w:t>36</w:t>
      </w:r>
      <w:r w:rsidR="007746EC" w:rsidRPr="005343C3">
        <w:rPr>
          <w:rFonts w:ascii="Gadugi" w:hAnsi="Gadugi" w:cs="Calibri"/>
          <w:sz w:val="22"/>
          <w:szCs w:val="22"/>
        </w:rPr>
        <w:t>/20</w:t>
      </w:r>
      <w:r w:rsidR="00A82B71" w:rsidRPr="005343C3">
        <w:rPr>
          <w:rFonts w:ascii="Gadugi" w:hAnsi="Gadugi" w:cs="Calibri"/>
          <w:sz w:val="22"/>
          <w:szCs w:val="22"/>
        </w:rPr>
        <w:t>23</w:t>
      </w:r>
      <w:r w:rsidR="007746EC" w:rsidRPr="005343C3">
        <w:rPr>
          <w:rFonts w:ascii="Gadugi" w:hAnsi="Gadugi" w:cs="Calibri"/>
          <w:sz w:val="22"/>
          <w:szCs w:val="22"/>
        </w:rPr>
        <w:t xml:space="preserve"> </w:t>
      </w:r>
      <w:proofErr w:type="spellStart"/>
      <w:r w:rsidR="007746EC" w:rsidRPr="005343C3">
        <w:rPr>
          <w:rFonts w:ascii="Gadugi" w:hAnsi="Gadugi" w:cs="Calibri"/>
          <w:sz w:val="22"/>
          <w:szCs w:val="22"/>
        </w:rPr>
        <w:t>s.m.i.</w:t>
      </w:r>
      <w:proofErr w:type="spellEnd"/>
      <w:r w:rsidR="007746EC" w:rsidRPr="005343C3">
        <w:rPr>
          <w:rFonts w:ascii="Gadugi" w:hAnsi="Gadugi" w:cs="Calibri"/>
          <w:sz w:val="22"/>
          <w:szCs w:val="22"/>
        </w:rPr>
        <w:t xml:space="preserve">, </w:t>
      </w:r>
      <w:r w:rsidR="0077101D" w:rsidRPr="00A82B71">
        <w:rPr>
          <w:rFonts w:ascii="Gadugi" w:hAnsi="Gadugi"/>
          <w:sz w:val="22"/>
          <w:szCs w:val="22"/>
        </w:rPr>
        <w:t xml:space="preserve">che, con riferimento al sottoscritto dichiarante, ai soggetti indicati al comma 3 dell’art. 94 del </w:t>
      </w:r>
      <w:proofErr w:type="spellStart"/>
      <w:r w:rsidR="0077101D" w:rsidRPr="00A82B71">
        <w:rPr>
          <w:rFonts w:ascii="Gadugi" w:hAnsi="Gadugi"/>
          <w:sz w:val="22"/>
          <w:szCs w:val="22"/>
        </w:rPr>
        <w:t>D.Lgs</w:t>
      </w:r>
      <w:r w:rsidR="00D17B77">
        <w:rPr>
          <w:rFonts w:ascii="Gadugi" w:hAnsi="Gadugi"/>
          <w:sz w:val="22"/>
          <w:szCs w:val="22"/>
        </w:rPr>
        <w:t>.</w:t>
      </w:r>
      <w:proofErr w:type="spellEnd"/>
      <w:r w:rsidR="0077101D" w:rsidRPr="00A82B71">
        <w:rPr>
          <w:rFonts w:ascii="Gadugi" w:hAnsi="Gadugi"/>
          <w:sz w:val="22"/>
          <w:szCs w:val="22"/>
        </w:rPr>
        <w:t xml:space="preserve"> 36/2023</w:t>
      </w:r>
      <w:r w:rsidR="00C5393A">
        <w:rPr>
          <w:rFonts w:ascii="Gadugi" w:hAnsi="Gadugi"/>
          <w:sz w:val="22"/>
          <w:szCs w:val="22"/>
        </w:rPr>
        <w:t>,</w:t>
      </w:r>
      <w:r w:rsidR="00EC0533" w:rsidRPr="005343C3">
        <w:rPr>
          <w:rFonts w:ascii="Gadugi" w:hAnsi="Gadugi"/>
          <w:sz w:val="22"/>
          <w:szCs w:val="22"/>
        </w:rPr>
        <w:t xml:space="preserve"> </w:t>
      </w:r>
      <w:r w:rsidR="00EC0533" w:rsidRPr="00A82B71">
        <w:rPr>
          <w:rFonts w:ascii="Gadugi" w:hAnsi="Gadugi"/>
          <w:sz w:val="22"/>
          <w:szCs w:val="22"/>
        </w:rPr>
        <w:t>non è stata adottata condanna con sentenza definitiva o decreto penale di condanna divenuto irrevocabile</w:t>
      </w:r>
      <w:r w:rsidR="00C115FF">
        <w:rPr>
          <w:rFonts w:ascii="Gadugi" w:hAnsi="Gadugi"/>
          <w:sz w:val="22"/>
          <w:szCs w:val="22"/>
        </w:rPr>
        <w:t>:</w:t>
      </w:r>
    </w:p>
    <w:p w14:paraId="62F9E833" w14:textId="77777777" w:rsidR="00A82B71" w:rsidRPr="005343C3" w:rsidRDefault="00A82B71"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per </w:t>
      </w:r>
      <w:r w:rsidR="0077101D" w:rsidRPr="005343C3">
        <w:rPr>
          <w:rFonts w:ascii="Gadugi" w:hAnsi="Gadugi" w:cs="TimesNewRomanPSMT"/>
          <w:lang w:eastAsia="it-IT"/>
        </w:rPr>
        <w:t>delitti, consumati o tentati, di cui agli articoli 416,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del codice penale oppure delitti commessi avvalendosi delle condizioni previste dal predetto articolo 416-</w:t>
      </w:r>
      <w:r w:rsidR="0077101D" w:rsidRPr="005343C3">
        <w:rPr>
          <w:rFonts w:ascii="Gadugi" w:hAnsi="Gadugi" w:cs="TimesNewRomanPS-ItalicMT"/>
          <w:i/>
          <w:iCs/>
          <w:lang w:eastAsia="it-IT"/>
        </w:rPr>
        <w:t xml:space="preserve">bis </w:t>
      </w:r>
      <w:r w:rsidR="0077101D" w:rsidRPr="005343C3">
        <w:rPr>
          <w:rFonts w:ascii="Gadugi" w:hAnsi="Gadugi" w:cs="TimesNewRomanPSMT"/>
          <w:lang w:eastAsia="it-IT"/>
        </w:rPr>
        <w:t>oppure, nonché per i delitti, consumati o tentati, previsti dall'articolo 74 del decreto del Presidente della Repubblica 9 ottobre 1990, n. 309, dall'articolo 291-</w:t>
      </w:r>
      <w:r w:rsidR="0077101D" w:rsidRPr="005343C3">
        <w:rPr>
          <w:rFonts w:ascii="Gadugi" w:hAnsi="Gadugi" w:cs="TimesNewRomanPS-ItalicMT"/>
          <w:i/>
          <w:iCs/>
          <w:lang w:eastAsia="it-IT"/>
        </w:rPr>
        <w:t xml:space="preserve">quater </w:t>
      </w:r>
      <w:r w:rsidR="0077101D" w:rsidRPr="005343C3">
        <w:rPr>
          <w:rFonts w:ascii="Gadugi" w:hAnsi="Gadugi" w:cs="TimesNewRomanPSMT"/>
          <w:lang w:eastAsia="it-IT"/>
        </w:rPr>
        <w:t>del decreto del Presidente della Repubblica 23 gennaio 1973, n. 43 e dall'articolo 452-</w:t>
      </w:r>
      <w:r w:rsidR="0077101D" w:rsidRPr="005343C3">
        <w:rPr>
          <w:rFonts w:ascii="Gadugi" w:hAnsi="Gadugi" w:cs="TimesNewRomanPS-ItalicMT"/>
          <w:i/>
          <w:iCs/>
          <w:lang w:eastAsia="it-IT"/>
        </w:rPr>
        <w:t xml:space="preserve">quaterdieces </w:t>
      </w:r>
      <w:r w:rsidR="0077101D" w:rsidRPr="005343C3">
        <w:rPr>
          <w:rFonts w:ascii="Gadugi" w:hAnsi="Gadugi" w:cs="TimesNewRomanPSMT"/>
          <w:lang w:eastAsia="it-IT"/>
        </w:rPr>
        <w:t>del codice penale, in quanto riconducibili alla partecipazione a un'organizzazione criminale, quale definita all'articolo 2 della decisione quadro 2008/841/GAI del Consiglio dell’Unione europea, del 24 ottobre 2008</w:t>
      </w:r>
      <w:r w:rsidRPr="00A82B71">
        <w:rPr>
          <w:rFonts w:ascii="Gadugi" w:eastAsia="Times New Roman" w:hAnsi="Gadugi"/>
          <w:lang w:eastAsia="it-IT"/>
        </w:rPr>
        <w:t>;</w:t>
      </w:r>
    </w:p>
    <w:p w14:paraId="284DC6A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4ACB554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per delitti, consumati o tentati, di cui agli articoli 317, 318, 319, 319-ter, 319-quater, 320, 321, 322, 322-bis, 346-bis, 353, 353-bis, 354, 355 e 356 del codice penale nonché all'articolo 2635 del codice civile;</w:t>
      </w:r>
    </w:p>
    <w:p w14:paraId="75945A3D"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5756CC3F"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false comunicazioni sociali di cui agli articoli 2621 e 2622 del codice civile;</w:t>
      </w:r>
    </w:p>
    <w:p w14:paraId="37E670EB"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E86ADA8" w14:textId="5948D333"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frode ai sensi dell'articolo 1 della convenzione relativa alla tutela degli interessi finanziari delle Comunità europee, del 26 luglio 1995</w:t>
      </w:r>
      <w:r w:rsidR="001C03C7">
        <w:rPr>
          <w:rFonts w:ascii="Gadugi" w:hAnsi="Gadugi" w:cs="TimesNewRomanPSMT"/>
          <w:lang w:eastAsia="it-IT"/>
        </w:rPr>
        <w:t>;</w:t>
      </w:r>
    </w:p>
    <w:p w14:paraId="2FC0C80B" w14:textId="77777777" w:rsidR="00EC0533" w:rsidRPr="005343C3" w:rsidRDefault="00EC0533" w:rsidP="005343C3">
      <w:pPr>
        <w:autoSpaceDE w:val="0"/>
        <w:autoSpaceDN w:val="0"/>
        <w:adjustRightInd w:val="0"/>
        <w:spacing w:after="0" w:line="240" w:lineRule="auto"/>
        <w:jc w:val="both"/>
        <w:rPr>
          <w:rFonts w:ascii="Gadugi" w:eastAsia="Times New Roman" w:hAnsi="Gadugi"/>
          <w:lang w:eastAsia="it-IT"/>
        </w:rPr>
      </w:pPr>
    </w:p>
    <w:p w14:paraId="11C728D0"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consumati o tentati, commessi con finalità di terrorismo, anche internazionale, e di eversione dell'ordine costituzionale reati terroristici o reati connessi alle attività terroristiche;</w:t>
      </w:r>
    </w:p>
    <w:p w14:paraId="20756CBC"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53D9327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delitti di cui agli articoli 648-</w:t>
      </w:r>
      <w:r w:rsidRPr="005343C3">
        <w:rPr>
          <w:rFonts w:ascii="Gadugi" w:hAnsi="Gadugi" w:cs="TimesNewRomanPS-ItalicMT"/>
          <w:i/>
          <w:iCs/>
          <w:lang w:eastAsia="it-IT"/>
        </w:rPr>
        <w:t>bis</w:t>
      </w:r>
      <w:r w:rsidRPr="005343C3">
        <w:rPr>
          <w:rFonts w:ascii="Gadugi" w:hAnsi="Gadugi" w:cs="TimesNewRomanPSMT"/>
          <w:lang w:eastAsia="it-IT"/>
        </w:rPr>
        <w:t>, 648-</w:t>
      </w:r>
      <w:r w:rsidRPr="005343C3">
        <w:rPr>
          <w:rFonts w:ascii="Gadugi" w:hAnsi="Gadugi" w:cs="TimesNewRomanPS-ItalicMT"/>
          <w:i/>
          <w:iCs/>
          <w:lang w:eastAsia="it-IT"/>
        </w:rPr>
        <w:t xml:space="preserve">ter </w:t>
      </w:r>
      <w:r w:rsidRPr="005343C3">
        <w:rPr>
          <w:rFonts w:ascii="Gadugi" w:hAnsi="Gadugi" w:cs="TimesNewRomanPSMT"/>
          <w:lang w:eastAsia="it-IT"/>
        </w:rPr>
        <w:t>e 648-</w:t>
      </w:r>
      <w:r w:rsidRPr="005343C3">
        <w:rPr>
          <w:rFonts w:ascii="Gadugi" w:hAnsi="Gadugi" w:cs="TimesNewRomanPS-ItalicMT"/>
          <w:i/>
          <w:iCs/>
          <w:lang w:eastAsia="it-IT"/>
        </w:rPr>
        <w:t>ter</w:t>
      </w:r>
      <w:r w:rsidRPr="005343C3">
        <w:rPr>
          <w:rFonts w:ascii="Gadugi" w:hAnsi="Gadugi" w:cs="TimesNewRomanPSMT"/>
          <w:lang w:eastAsia="it-IT"/>
        </w:rPr>
        <w:t>.1 del codice penale, riciclaggio di proventi di attività criminose o finanziamento del terrorismo, quali definiti all'articolo 1 del decreto legislativo 22 giugno 2007, n. 109;</w:t>
      </w:r>
    </w:p>
    <w:p w14:paraId="4E72456A"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10DDDE35"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sfruttamento del lavoro minorile e altre forme di tratta di esseri umani definite con il decreto legislativo 4 marzo 2014, n. 24;</w:t>
      </w:r>
    </w:p>
    <w:p w14:paraId="2AA263E8"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p>
    <w:p w14:paraId="32DF8E27" w14:textId="77777777" w:rsidR="00EC0533" w:rsidRPr="005343C3" w:rsidRDefault="00EC0533" w:rsidP="005343C3">
      <w:pPr>
        <w:autoSpaceDE w:val="0"/>
        <w:autoSpaceDN w:val="0"/>
        <w:adjustRightInd w:val="0"/>
        <w:spacing w:after="0" w:line="240" w:lineRule="auto"/>
        <w:jc w:val="both"/>
        <w:rPr>
          <w:rFonts w:ascii="Gadugi" w:hAnsi="Gadugi" w:cs="TimesNewRomanPSMT"/>
          <w:lang w:eastAsia="it-IT"/>
        </w:rPr>
      </w:pPr>
      <w:r w:rsidRPr="00A82B71">
        <w:rPr>
          <w:rFonts w:ascii="Segoe UI Symbol" w:eastAsia="Times New Roman" w:hAnsi="Segoe UI Symbol" w:cs="Segoe UI Symbol"/>
          <w:lang w:eastAsia="it-IT"/>
        </w:rPr>
        <w:t>☐</w:t>
      </w:r>
      <w:r w:rsidRPr="00A82B71">
        <w:rPr>
          <w:rFonts w:ascii="Gadugi" w:eastAsia="Times New Roman" w:hAnsi="Gadugi"/>
          <w:lang w:eastAsia="it-IT"/>
        </w:rPr>
        <w:t xml:space="preserve"> </w:t>
      </w:r>
      <w:r w:rsidRPr="005343C3">
        <w:rPr>
          <w:rFonts w:ascii="Gadugi" w:eastAsia="Times New Roman" w:hAnsi="Gadugi"/>
          <w:lang w:eastAsia="it-IT"/>
        </w:rPr>
        <w:t xml:space="preserve">per </w:t>
      </w:r>
      <w:r w:rsidRPr="005343C3">
        <w:rPr>
          <w:rFonts w:ascii="Gadugi" w:hAnsi="Gadugi" w:cs="TimesNewRomanPSMT"/>
          <w:lang w:eastAsia="it-IT"/>
        </w:rPr>
        <w:t>ogni altro delitto da cui derivi, quale pena accessoria, l'incapacità di contrattare con la pubblica Amministrazione.</w:t>
      </w:r>
    </w:p>
    <w:p w14:paraId="455D43F6" w14:textId="77777777" w:rsidR="00F62179" w:rsidRPr="00A82B71" w:rsidRDefault="00F62179" w:rsidP="005343C3">
      <w:pPr>
        <w:autoSpaceDE w:val="0"/>
        <w:autoSpaceDN w:val="0"/>
        <w:adjustRightInd w:val="0"/>
        <w:spacing w:after="0" w:line="240" w:lineRule="auto"/>
        <w:jc w:val="both"/>
        <w:rPr>
          <w:rFonts w:ascii="Gadugi" w:eastAsia="Times New Roman" w:hAnsi="Gadugi"/>
          <w:lang w:eastAsia="it-IT"/>
        </w:rPr>
      </w:pPr>
    </w:p>
    <w:p w14:paraId="26050D62" w14:textId="6347BE99" w:rsidR="00F62179" w:rsidRPr="005343C3" w:rsidRDefault="001C03C7" w:rsidP="005343C3">
      <w:pPr>
        <w:autoSpaceDE w:val="0"/>
        <w:autoSpaceDN w:val="0"/>
        <w:adjustRightInd w:val="0"/>
        <w:spacing w:after="0" w:line="240" w:lineRule="auto"/>
        <w:jc w:val="both"/>
        <w:rPr>
          <w:rFonts w:ascii="Gadugi" w:hAnsi="Gadugi" w:cs="TimesNewRomanPSMT"/>
          <w:lang w:eastAsia="it-IT"/>
        </w:rPr>
      </w:pPr>
      <w:r>
        <w:rPr>
          <w:rFonts w:ascii="Gadugi" w:eastAsia="Times New Roman" w:hAnsi="Gadugi"/>
          <w:lang w:eastAsia="it-IT"/>
        </w:rPr>
        <w:t>-</w:t>
      </w:r>
      <w:r w:rsidR="00A82B71" w:rsidRPr="00A82B71">
        <w:rPr>
          <w:rFonts w:ascii="Gadugi" w:eastAsia="Times New Roman" w:hAnsi="Gadugi"/>
          <w:lang w:eastAsia="it-IT"/>
        </w:rPr>
        <w:t xml:space="preserve">che, con riferimento al sottoscritto dichiarante e ai soggetti indicati al comma 3 dell’art. 94 del </w:t>
      </w:r>
      <w:proofErr w:type="spellStart"/>
      <w:r w:rsidR="00A82B71" w:rsidRPr="00A82B71">
        <w:rPr>
          <w:rFonts w:ascii="Gadugi" w:eastAsia="Times New Roman" w:hAnsi="Gadugi"/>
          <w:lang w:eastAsia="it-IT"/>
        </w:rPr>
        <w:t>D.Lgs</w:t>
      </w:r>
      <w:r w:rsidR="00D17B77">
        <w:rPr>
          <w:rFonts w:ascii="Gadugi" w:eastAsia="Times New Roman" w:hAnsi="Gadugi"/>
          <w:lang w:eastAsia="it-IT"/>
        </w:rPr>
        <w:t>.</w:t>
      </w:r>
      <w:proofErr w:type="spellEnd"/>
      <w:r w:rsidR="00A82B71" w:rsidRPr="00A82B71">
        <w:rPr>
          <w:rFonts w:ascii="Gadugi" w:eastAsia="Times New Roman" w:hAnsi="Gadugi"/>
          <w:lang w:eastAsia="it-IT"/>
        </w:rPr>
        <w:t xml:space="preserve"> 36/2023 nonché ai soggetti di cui al comma 4 dello stesso art. 94, non sussistono le </w:t>
      </w:r>
      <w:r w:rsidR="00F62179" w:rsidRPr="005343C3">
        <w:rPr>
          <w:rFonts w:ascii="Gadugi" w:hAnsi="Gadugi" w:cs="TimesNewRomanPSMT"/>
          <w:lang w:eastAsia="it-IT"/>
        </w:rPr>
        <w:t>ragioni di</w:t>
      </w:r>
    </w:p>
    <w:p w14:paraId="2ADF3A5A" w14:textId="032E3AE3" w:rsidR="00A82B71" w:rsidRDefault="00F62179" w:rsidP="005343C3">
      <w:pPr>
        <w:autoSpaceDE w:val="0"/>
        <w:autoSpaceDN w:val="0"/>
        <w:adjustRightInd w:val="0"/>
        <w:spacing w:after="0" w:line="240" w:lineRule="auto"/>
        <w:jc w:val="both"/>
        <w:rPr>
          <w:rFonts w:ascii="Gadugi" w:eastAsia="Times New Roman" w:hAnsi="Gadugi"/>
          <w:lang w:eastAsia="it-IT"/>
        </w:rPr>
      </w:pPr>
      <w:r w:rsidRPr="005343C3">
        <w:rPr>
          <w:rFonts w:ascii="Gadugi" w:hAnsi="Gadugi" w:cs="TimesNewRomanPSMT"/>
          <w:lang w:eastAsia="it-IT"/>
        </w:rPr>
        <w:t>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w:t>
      </w:r>
      <w:r w:rsidRPr="005343C3">
        <w:rPr>
          <w:rFonts w:ascii="Gadugi" w:hAnsi="Gadugi" w:cs="TimesNewRomanPS-ItalicMT"/>
          <w:i/>
          <w:iCs/>
          <w:lang w:eastAsia="it-IT"/>
        </w:rPr>
        <w:t>bis</w:t>
      </w:r>
      <w:r w:rsidRPr="005343C3">
        <w:rPr>
          <w:rFonts w:ascii="Gadugi" w:hAnsi="Gadugi" w:cs="TimesNewRomanPSMT"/>
          <w:lang w:eastAsia="it-IT"/>
        </w:rPr>
        <w:t xml:space="preserve">, e 92, commi 2 e 3, del codice di cui al decreto legislativo n. 159 del 2011, con riferimento rispettivamente alle comunicazioni antimafia e alle informazioni antimafia. La causa di esclusione di cui all’articolo </w:t>
      </w:r>
      <w:r w:rsidR="001C03C7">
        <w:rPr>
          <w:rFonts w:ascii="Gadugi" w:hAnsi="Gadugi" w:cs="TimesNewRomanPSMT"/>
          <w:lang w:eastAsia="it-IT"/>
        </w:rPr>
        <w:t xml:space="preserve">94, comma 2 e relativa all’art. </w:t>
      </w:r>
      <w:r w:rsidRPr="005343C3">
        <w:rPr>
          <w:rFonts w:ascii="Gadugi" w:hAnsi="Gadugi" w:cs="TimesNewRomanPSMT"/>
          <w:lang w:eastAsia="it-IT"/>
        </w:rPr>
        <w:t>84, comma 4, del codice di cui al decreto legislativo n. 159 del 2011 non opera se, entro la data dell’aggiudicazione, l’impresa sia stata ammessa al controllo giudiziario ai sensi dell’articolo 34-</w:t>
      </w:r>
      <w:r w:rsidRPr="005343C3">
        <w:rPr>
          <w:rFonts w:ascii="Gadugi" w:hAnsi="Gadugi" w:cs="TimesNewRomanPS-ItalicMT"/>
          <w:i/>
          <w:iCs/>
          <w:lang w:eastAsia="it-IT"/>
        </w:rPr>
        <w:t xml:space="preserve">bis </w:t>
      </w:r>
      <w:r w:rsidRPr="005343C3">
        <w:rPr>
          <w:rFonts w:ascii="Gadugi" w:hAnsi="Gadugi" w:cs="TimesNewRomanPSMT"/>
          <w:lang w:eastAsia="it-IT"/>
        </w:rPr>
        <w:t>del medesimo codice. In nessun caso l’aggiudicazione può subire dilazioni in ragione della pendenza del procedimento suindicato</w:t>
      </w:r>
      <w:r w:rsidR="00A82B71" w:rsidRPr="00A82B71">
        <w:rPr>
          <w:rFonts w:ascii="Gadugi" w:eastAsia="Times New Roman" w:hAnsi="Gadugi"/>
          <w:lang w:eastAsia="it-IT"/>
        </w:rPr>
        <w:t>;</w:t>
      </w:r>
    </w:p>
    <w:p w14:paraId="597E04A1" w14:textId="77777777" w:rsidR="001C03C7" w:rsidRDefault="001C03C7" w:rsidP="005343C3">
      <w:pPr>
        <w:autoSpaceDE w:val="0"/>
        <w:autoSpaceDN w:val="0"/>
        <w:adjustRightInd w:val="0"/>
        <w:spacing w:after="0" w:line="240" w:lineRule="auto"/>
        <w:jc w:val="both"/>
        <w:rPr>
          <w:rFonts w:ascii="Gadugi" w:eastAsia="Times New Roman" w:hAnsi="Gadugi"/>
          <w:lang w:eastAsia="it-IT"/>
        </w:rPr>
      </w:pPr>
    </w:p>
    <w:p w14:paraId="041E5ABB" w14:textId="12C73DB7" w:rsidR="001C03C7" w:rsidRPr="000749FD" w:rsidRDefault="001C03C7" w:rsidP="001C03C7">
      <w:pPr>
        <w:jc w:val="both"/>
        <w:rPr>
          <w:rFonts w:ascii="Gadugi" w:hAnsi="Gadugi" w:cs="Calibri Light"/>
        </w:rPr>
      </w:pPr>
      <w:r>
        <w:rPr>
          <w:rFonts w:ascii="Gadugi" w:eastAsia="Times New Roman" w:hAnsi="Gadugi"/>
          <w:lang w:eastAsia="it-IT"/>
        </w:rPr>
        <w:t>-</w:t>
      </w:r>
      <w:r w:rsidRPr="001C03C7">
        <w:rPr>
          <w:rFonts w:ascii="Gadugi" w:hAnsi="Gadugi" w:cs="Calibri Light"/>
        </w:rPr>
        <w:t xml:space="preserve"> </w:t>
      </w:r>
      <w:r w:rsidRPr="000749FD">
        <w:rPr>
          <w:rFonts w:ascii="Gadugi" w:hAnsi="Gadugi" w:cs="Calibri Light"/>
        </w:rPr>
        <w:t>di non essere destinatario della sanzione interdittiva di cui all’articolo 9, comma 2, lettera c), del decreto legislativo 8 giugno 2001, n. 231, o di altra sanzione che comporta il divieto di contrarre con la pubblica amministrazione, compresi i provvedimenti interdittivi di cui all'articolo 14 del decreto legislativo 9 aprile 2008, n. 81 [Art. 94 comma 5, lettera a]</w:t>
      </w:r>
      <w:r w:rsidRPr="000749FD">
        <w:rPr>
          <w:rFonts w:cs="Calibri"/>
        </w:rPr>
        <w:t>;</w:t>
      </w:r>
    </w:p>
    <w:p w14:paraId="453E4A9F" w14:textId="227A5852" w:rsidR="001E38BC" w:rsidRPr="001E38BC" w:rsidRDefault="001C03C7" w:rsidP="001E38BC">
      <w:pPr>
        <w:jc w:val="both"/>
        <w:rPr>
          <w:rFonts w:ascii="Gadugi" w:hAnsi="Gadugi" w:cs="Calibri Light"/>
        </w:rPr>
      </w:pPr>
      <w:r w:rsidRPr="000749FD">
        <w:rPr>
          <w:rFonts w:ascii="Gadugi" w:hAnsi="Gadugi" w:cs="Calibri Light"/>
        </w:rPr>
        <w:t>- di essere in regola con le norme previste dall’art. 17 della legge 12 marzo 1999, n. 68 [Art. 94 comma 5, lettera b]</w:t>
      </w:r>
      <w:r w:rsidR="001E38BC">
        <w:rPr>
          <w:rFonts w:ascii="Gadugi" w:hAnsi="Gadugi" w:cs="Calibri Light"/>
        </w:rPr>
        <w:t xml:space="preserve"> e in particolare che:</w:t>
      </w:r>
    </w:p>
    <w:p w14:paraId="01C18437"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inferiore a 15 unità e, pertanto, non è soggetta agli obblighi di assunzione obbligatoria;</w:t>
      </w:r>
    </w:p>
    <w:p w14:paraId="77F9EC46" w14:textId="77777777" w:rsidR="001E38BC" w:rsidRPr="001E38BC" w:rsidRDefault="001E38BC" w:rsidP="00547082">
      <w:pPr>
        <w:ind w:left="567"/>
        <w:jc w:val="both"/>
        <w:rPr>
          <w:rFonts w:ascii="Gadugi" w:hAnsi="Gadugi" w:cs="Calibri Light"/>
        </w:rPr>
      </w:pPr>
      <w:r w:rsidRPr="001E38BC">
        <w:rPr>
          <w:rFonts w:ascii="Gadugi" w:hAnsi="Gadugi" w:cs="Calibri Light"/>
        </w:rPr>
        <w:t>oppure</w:t>
      </w:r>
    </w:p>
    <w:p w14:paraId="49EA1F69" w14:textId="77777777" w:rsidR="001E38BC" w:rsidRPr="001E38BC" w:rsidRDefault="001E38BC" w:rsidP="00547082">
      <w:pPr>
        <w:ind w:left="567"/>
        <w:jc w:val="both"/>
        <w:rPr>
          <w:rFonts w:ascii="Gadugi" w:hAnsi="Gadugi" w:cs="Calibri Light"/>
        </w:rPr>
      </w:pPr>
      <w:r w:rsidRPr="001E38BC">
        <w:rPr>
          <w:rFonts w:ascii="Gadugi" w:hAnsi="Gadugi" w:cs="Calibri Light"/>
        </w:rPr>
        <w:sym w:font="Wingdings" w:char="F06F"/>
      </w:r>
      <w:r w:rsidRPr="001E38BC">
        <w:rPr>
          <w:rFonts w:ascii="Gadugi" w:hAnsi="Gadugi" w:cs="Calibri Light"/>
        </w:rPr>
        <w:t xml:space="preserve"> questa Impresa ha un numero di dipendenti pari o superiore a 15 unità e, avendo ottemperato alle disposizioni della legge n. 68/99, è in regola con le norme che disciplinano il diritto al lavoro dei disabili.</w:t>
      </w:r>
    </w:p>
    <w:p w14:paraId="5E740B4E" w14:textId="6AEEC016" w:rsidR="001E38BC" w:rsidRPr="001E38BC" w:rsidRDefault="001E38BC" w:rsidP="00547082">
      <w:pPr>
        <w:ind w:left="567"/>
        <w:jc w:val="both"/>
        <w:rPr>
          <w:rFonts w:ascii="Gadugi" w:hAnsi="Gadugi" w:cs="Calibri Light"/>
        </w:rPr>
      </w:pPr>
      <w:r w:rsidRPr="001E38BC">
        <w:rPr>
          <w:rFonts w:ascii="Gadugi" w:hAnsi="Gadugi" w:cs="Calibri Light"/>
        </w:rPr>
        <w:t>Direzione Provinciale del Lavoro competente ai sensi della Legge 68/99 è: ___________________________ via _______________________</w:t>
      </w:r>
      <w:r>
        <w:rPr>
          <w:rFonts w:ascii="Gadugi" w:hAnsi="Gadugi" w:cs="Calibri Light"/>
        </w:rPr>
        <w:t>_____________ CAP _______</w:t>
      </w:r>
      <w:r w:rsidRPr="001E38BC">
        <w:rPr>
          <w:rFonts w:ascii="Gadugi" w:hAnsi="Gadugi" w:cs="Calibri Light"/>
        </w:rPr>
        <w:t>________, indirizzo PEC _________________________________</w:t>
      </w:r>
      <w:r>
        <w:rPr>
          <w:rFonts w:ascii="Gadugi" w:hAnsi="Gadugi" w:cs="Calibri Light"/>
        </w:rPr>
        <w:t>_________________________________________</w:t>
      </w:r>
      <w:r w:rsidR="00547082">
        <w:rPr>
          <w:rFonts w:ascii="Gadugi" w:hAnsi="Gadugi" w:cs="Calibri Light"/>
        </w:rPr>
        <w:t>____________________</w:t>
      </w:r>
    </w:p>
    <w:p w14:paraId="4CE9C0BB" w14:textId="77777777" w:rsidR="001C03C7" w:rsidRPr="000749FD" w:rsidRDefault="001C03C7" w:rsidP="001C03C7">
      <w:pPr>
        <w:jc w:val="both"/>
        <w:rPr>
          <w:rFonts w:ascii="Gadugi" w:hAnsi="Gadugi" w:cs="Calibri Light"/>
        </w:rPr>
      </w:pPr>
      <w:r w:rsidRPr="000749FD">
        <w:rPr>
          <w:rFonts w:ascii="Gadugi" w:hAnsi="Gadugi" w:cs="Calibri Light"/>
        </w:rPr>
        <w:t>- di aver redatto e trasmesso alle rappresentanze sindacali aziendali e alla consigliera regionale di parità, il rapporto sulla situazione del personale ai sensi dell’articolo 46 del codice delle pari opportunità tra uomo e donna, di cui al decreto legislativo 11 aprile 2006, n. 198 [Art. 94 comma 5, lettera c]</w:t>
      </w:r>
      <w:r w:rsidRPr="000749FD">
        <w:rPr>
          <w:rFonts w:cs="Calibri"/>
        </w:rPr>
        <w:t>;</w:t>
      </w:r>
    </w:p>
    <w:p w14:paraId="3E93B427" w14:textId="77777777" w:rsidR="001C03C7" w:rsidRPr="000749FD" w:rsidRDefault="001C03C7" w:rsidP="001C03C7">
      <w:pPr>
        <w:jc w:val="both"/>
        <w:rPr>
          <w:rFonts w:ascii="Gadugi" w:hAnsi="Gadugi" w:cs="Calibri Light"/>
        </w:rPr>
      </w:pPr>
      <w:r w:rsidRPr="000749FD">
        <w:rPr>
          <w:rFonts w:ascii="Gadugi" w:hAnsi="Gadugi" w:cs="Calibri Light"/>
        </w:rPr>
        <w:lastRenderedPageBreak/>
        <w:t>- di non essere sottoposto a liquidazione giudiziale, di non trovarsi in stato di liquidazione coatta o di concordato preventivo e di non aver in corso un procedimento per l’accesso a una di tali procedure [Art. 94 comma 5, lettera d]</w:t>
      </w:r>
      <w:r w:rsidRPr="000749FD">
        <w:rPr>
          <w:rFonts w:cs="Calibri"/>
        </w:rPr>
        <w:t>;</w:t>
      </w:r>
    </w:p>
    <w:p w14:paraId="43731D6D" w14:textId="77777777" w:rsidR="001C03C7" w:rsidRPr="000749FD" w:rsidRDefault="001C03C7" w:rsidP="001C03C7">
      <w:pPr>
        <w:jc w:val="both"/>
        <w:rPr>
          <w:rFonts w:ascii="Gadugi" w:hAnsi="Gadugi" w:cs="Calibri Light"/>
        </w:rPr>
      </w:pPr>
      <w:r w:rsidRPr="000749FD">
        <w:rPr>
          <w:rFonts w:ascii="Gadugi" w:hAnsi="Gadugi" w:cs="Calibri Light"/>
        </w:rPr>
        <w:t>- di non essere iscritto nel casellario informatico tenuto dall’ANAC per aver presentato false dichiarazioni o falsa documentazione nelle procedure di gara e negli affidamenti di subappalti [Art. 94 comma 5, lettera e];</w:t>
      </w:r>
    </w:p>
    <w:p w14:paraId="14C77868" w14:textId="7A986344" w:rsidR="00A82B71" w:rsidRPr="000954C2" w:rsidRDefault="001C03C7" w:rsidP="009A0362">
      <w:pPr>
        <w:spacing w:before="100" w:beforeAutospacing="1" w:after="100" w:afterAutospacing="1" w:line="240" w:lineRule="auto"/>
        <w:jc w:val="both"/>
        <w:rPr>
          <w:rFonts w:ascii="Gadugi" w:eastAsia="Times New Roman" w:hAnsi="Gadugi"/>
          <w:lang w:eastAsia="it-IT"/>
        </w:rPr>
      </w:pPr>
      <w:r w:rsidRPr="000749FD">
        <w:rPr>
          <w:rFonts w:ascii="Gadugi" w:hAnsi="Gadugi" w:cs="Calibri Light"/>
        </w:rPr>
        <w:t>- di non essere iscritto nel casellario informatico tenuto dall’ANAC per aver presentato false dichiarazioni o falsa documentazione ai fini del rilascio dell’attestazione di qualificazione [Art. 94 comma 5, lettera f]</w:t>
      </w:r>
      <w:r w:rsidRPr="000749FD">
        <w:rPr>
          <w:rFonts w:cs="Calibri"/>
        </w:rPr>
        <w:t>;</w:t>
      </w:r>
      <w:r w:rsidR="009A0362" w:rsidRPr="009A0362">
        <w:rPr>
          <w:rFonts w:ascii="Segoe UI Symbol" w:eastAsia="Times New Roman" w:hAnsi="Segoe UI Symbol" w:cs="Segoe UI Symbol"/>
          <w:lang w:eastAsia="it-IT"/>
        </w:rPr>
        <w:t>-</w:t>
      </w:r>
      <w:r w:rsidR="009A0362">
        <w:rPr>
          <w:rFonts w:ascii="Segoe UI Symbol" w:eastAsia="Times New Roman" w:hAnsi="Segoe UI Symbol" w:cs="Segoe UI Symbol"/>
          <w:lang w:eastAsia="it-IT"/>
        </w:rPr>
        <w:t xml:space="preserve"> </w:t>
      </w:r>
      <w:r w:rsidR="00F53785" w:rsidRPr="000954C2">
        <w:rPr>
          <w:rFonts w:ascii="Gadugi" w:eastAsia="Times New Roman" w:hAnsi="Gadugi"/>
          <w:lang w:eastAsia="it-IT"/>
        </w:rPr>
        <w:t>di non aver,</w:t>
      </w:r>
      <w:r w:rsidR="00A82B71" w:rsidRPr="000954C2">
        <w:rPr>
          <w:rFonts w:ascii="Gadugi" w:eastAsia="Times New Roman" w:hAnsi="Gadugi"/>
          <w:lang w:eastAsia="it-IT"/>
        </w:rPr>
        <w:t xml:space="preserve"> ai sensi dell’articolo 94, comma 6, del </w:t>
      </w:r>
      <w:proofErr w:type="spellStart"/>
      <w:r w:rsidR="00A82B71" w:rsidRPr="000954C2">
        <w:rPr>
          <w:rFonts w:ascii="Gadugi" w:eastAsia="Times New Roman" w:hAnsi="Gadugi"/>
          <w:lang w:eastAsia="it-IT"/>
        </w:rPr>
        <w:t>D.Lgs</w:t>
      </w:r>
      <w:r w:rsidR="00D17B77" w:rsidRPr="000954C2">
        <w:rPr>
          <w:rFonts w:ascii="Gadugi" w:eastAsia="Times New Roman" w:hAnsi="Gadugi"/>
          <w:lang w:eastAsia="it-IT"/>
        </w:rPr>
        <w:t>.</w:t>
      </w:r>
      <w:proofErr w:type="spellEnd"/>
      <w:r w:rsidR="00D17B77" w:rsidRPr="000954C2">
        <w:rPr>
          <w:rFonts w:ascii="Gadugi" w:eastAsia="Times New Roman" w:hAnsi="Gadugi"/>
          <w:lang w:eastAsia="it-IT"/>
        </w:rPr>
        <w:t xml:space="preserve"> </w:t>
      </w:r>
      <w:r w:rsidR="00A82B71" w:rsidRPr="000954C2">
        <w:rPr>
          <w:rFonts w:ascii="Gadugi" w:eastAsia="Times New Roman" w:hAnsi="Gadugi"/>
          <w:lang w:eastAsia="it-IT"/>
        </w:rPr>
        <w:t xml:space="preserve">36/2023,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00A82B71" w:rsidRPr="000954C2">
        <w:rPr>
          <w:rFonts w:ascii="Gadugi" w:eastAsia="Times New Roman" w:hAnsi="Gadugi"/>
          <w:lang w:eastAsia="it-IT"/>
        </w:rPr>
        <w:t>D</w:t>
      </w:r>
      <w:r w:rsidR="00D17B77" w:rsidRPr="000954C2">
        <w:rPr>
          <w:rFonts w:ascii="Gadugi" w:eastAsia="Times New Roman" w:hAnsi="Gadugi"/>
          <w:lang w:eastAsia="it-IT"/>
        </w:rPr>
        <w:t>.Lgs.</w:t>
      </w:r>
      <w:proofErr w:type="spellEnd"/>
      <w:r w:rsidR="00A82B71" w:rsidRPr="000954C2">
        <w:rPr>
          <w:rFonts w:ascii="Gadugi" w:eastAsia="Times New Roman" w:hAnsi="Gadugi"/>
          <w:lang w:eastAsia="it-IT"/>
        </w:rPr>
        <w:t xml:space="preserve"> 36/2023).</w:t>
      </w:r>
    </w:p>
    <w:p w14:paraId="4362F9E9" w14:textId="77777777" w:rsidR="00A82B71" w:rsidRPr="005343C3" w:rsidRDefault="00A82B71" w:rsidP="005343C3">
      <w:pPr>
        <w:pStyle w:val="has-text-align-center"/>
        <w:jc w:val="both"/>
        <w:rPr>
          <w:rFonts w:ascii="Gadugi" w:hAnsi="Gadugi" w:cs="Calibri"/>
          <w:sz w:val="22"/>
          <w:szCs w:val="22"/>
        </w:rPr>
      </w:pPr>
      <w:r w:rsidRPr="008E658A">
        <w:rPr>
          <w:rFonts w:ascii="Gadugi" w:hAnsi="Gadugi" w:cs="Calibri"/>
          <w:sz w:val="22"/>
          <w:szCs w:val="22"/>
        </w:rPr>
        <w:t xml:space="preserve">ai sensi dell’art. 95 del </w:t>
      </w:r>
      <w:proofErr w:type="spellStart"/>
      <w:r w:rsidRPr="008E658A">
        <w:rPr>
          <w:rFonts w:ascii="Gadugi" w:hAnsi="Gadugi" w:cs="Calibri"/>
          <w:sz w:val="22"/>
          <w:szCs w:val="22"/>
        </w:rPr>
        <w:t>D.</w:t>
      </w:r>
      <w:r w:rsidR="00D17B77" w:rsidRPr="008E658A">
        <w:rPr>
          <w:rFonts w:ascii="Gadugi" w:hAnsi="Gadugi" w:cs="Calibri"/>
          <w:sz w:val="22"/>
          <w:szCs w:val="22"/>
        </w:rPr>
        <w:t>L</w:t>
      </w:r>
      <w:r w:rsidRPr="008E658A">
        <w:rPr>
          <w:rFonts w:ascii="Gadugi" w:hAnsi="Gadugi" w:cs="Calibri"/>
          <w:sz w:val="22"/>
          <w:szCs w:val="22"/>
        </w:rPr>
        <w:t>gs.</w:t>
      </w:r>
      <w:proofErr w:type="spellEnd"/>
      <w:r w:rsidR="00D17B77" w:rsidRPr="008E658A">
        <w:rPr>
          <w:rFonts w:ascii="Gadugi" w:hAnsi="Gadugi" w:cs="Calibri"/>
          <w:sz w:val="22"/>
          <w:szCs w:val="22"/>
        </w:rPr>
        <w:t xml:space="preserve"> </w:t>
      </w:r>
      <w:r w:rsidRPr="008E658A">
        <w:rPr>
          <w:rFonts w:ascii="Gadugi" w:hAnsi="Gadugi" w:cs="Calibri"/>
          <w:sz w:val="22"/>
          <w:szCs w:val="22"/>
        </w:rPr>
        <w:t xml:space="preserve">36/2023 </w:t>
      </w:r>
      <w:proofErr w:type="spellStart"/>
      <w:r w:rsidRPr="008E658A">
        <w:rPr>
          <w:rFonts w:ascii="Gadugi" w:hAnsi="Gadugi" w:cs="Calibri"/>
          <w:sz w:val="22"/>
          <w:szCs w:val="22"/>
        </w:rPr>
        <w:t>s.m.i.</w:t>
      </w:r>
      <w:proofErr w:type="spellEnd"/>
      <w:r w:rsidRPr="008E658A">
        <w:rPr>
          <w:rFonts w:ascii="Gadugi" w:hAnsi="Gadugi" w:cs="Calibri"/>
          <w:sz w:val="22"/>
          <w:szCs w:val="22"/>
        </w:rPr>
        <w:t xml:space="preserve">, </w:t>
      </w:r>
      <w:r w:rsidR="008E658A" w:rsidRPr="008E658A">
        <w:rPr>
          <w:rFonts w:ascii="Gadugi" w:hAnsi="Gadugi" w:cs="Calibri"/>
          <w:sz w:val="22"/>
          <w:szCs w:val="22"/>
        </w:rPr>
        <w:t>dichiara</w:t>
      </w:r>
      <w:r w:rsidR="008E658A">
        <w:rPr>
          <w:rFonts w:ascii="Gadugi" w:hAnsi="Gadugi" w:cs="Calibri"/>
          <w:sz w:val="22"/>
          <w:szCs w:val="22"/>
        </w:rPr>
        <w:t>:</w:t>
      </w:r>
    </w:p>
    <w:p w14:paraId="471A281A" w14:textId="04533734"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Segoe UI Symbol" w:hAnsi="Segoe UI Symbol" w:cs="Segoe UI Symbol"/>
        </w:rPr>
        <w:t>-</w:t>
      </w:r>
      <w:r w:rsidR="007A0C48" w:rsidRPr="005343C3">
        <w:rPr>
          <w:rFonts w:ascii="Gadugi" w:hAnsi="Gadugi"/>
        </w:rPr>
        <w:t xml:space="preserve">che non </w:t>
      </w:r>
      <w:r w:rsidR="007A0C48" w:rsidRPr="005343C3">
        <w:rPr>
          <w:rFonts w:ascii="Gadugi" w:hAnsi="Gadugi" w:cs="TimesNewRomanPSMT"/>
          <w:lang w:eastAsia="it-IT"/>
        </w:rPr>
        <w:t>sussistono gravi infrazioni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518139B9"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5904499" w14:textId="5A3A7C6E"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 xml:space="preserve">che </w:t>
      </w:r>
      <w:r w:rsidR="007A0C48" w:rsidRPr="005343C3">
        <w:rPr>
          <w:rFonts w:ascii="Gadugi" w:hAnsi="Gadugi" w:cs="TimesNewRomanPSMT"/>
          <w:lang w:eastAsia="it-IT"/>
        </w:rPr>
        <w:t>la propria partecipazione non determina una situazione di conflitto di interesse di cui</w:t>
      </w:r>
    </w:p>
    <w:p w14:paraId="6AA48BFA"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r w:rsidRPr="005343C3">
        <w:rPr>
          <w:rFonts w:ascii="Gadugi" w:hAnsi="Gadugi" w:cs="TimesNewRomanPSMT"/>
          <w:lang w:eastAsia="it-IT"/>
        </w:rPr>
        <w:t>all’articolo 16 del Codice, non diversamente risolvibile;</w:t>
      </w:r>
    </w:p>
    <w:p w14:paraId="459AF353" w14:textId="77777777" w:rsidR="007A0C48" w:rsidRPr="005343C3" w:rsidRDefault="007A0C48" w:rsidP="005343C3">
      <w:pPr>
        <w:autoSpaceDE w:val="0"/>
        <w:autoSpaceDN w:val="0"/>
        <w:adjustRightInd w:val="0"/>
        <w:spacing w:after="0" w:line="240" w:lineRule="auto"/>
        <w:jc w:val="both"/>
        <w:rPr>
          <w:rFonts w:ascii="Gadugi" w:hAnsi="Gadugi" w:cs="TimesNewRomanPSMT"/>
          <w:lang w:eastAsia="it-IT"/>
        </w:rPr>
      </w:pPr>
    </w:p>
    <w:p w14:paraId="64759A81" w14:textId="58F7BC8C" w:rsidR="007A0C48" w:rsidRPr="005343C3" w:rsidRDefault="009A0362" w:rsidP="005343C3">
      <w:pPr>
        <w:autoSpaceDE w:val="0"/>
        <w:autoSpaceDN w:val="0"/>
        <w:adjustRightInd w:val="0"/>
        <w:spacing w:after="0" w:line="240" w:lineRule="auto"/>
        <w:jc w:val="both"/>
        <w:rPr>
          <w:rFonts w:ascii="Gadugi" w:hAnsi="Gadugi"/>
        </w:rPr>
      </w:pPr>
      <w:r>
        <w:rPr>
          <w:rFonts w:ascii="Gadugi" w:hAnsi="Gadugi"/>
        </w:rPr>
        <w:t>-</w:t>
      </w:r>
      <w:r w:rsidR="007A0C48" w:rsidRPr="005343C3">
        <w:rPr>
          <w:rFonts w:ascii="Gadugi" w:hAnsi="Gadugi"/>
        </w:rPr>
        <w:t xml:space="preserve">che </w:t>
      </w:r>
      <w:r w:rsidR="00F53785" w:rsidRPr="005343C3">
        <w:rPr>
          <w:rFonts w:ascii="Gadugi" w:hAnsi="Gadugi"/>
        </w:rPr>
        <w:t xml:space="preserve">la propria partecipazione </w:t>
      </w:r>
      <w:r w:rsidR="007A0C48" w:rsidRPr="005343C3">
        <w:rPr>
          <w:rFonts w:ascii="Gadugi" w:hAnsi="Gadugi"/>
        </w:rPr>
        <w:t xml:space="preserve">non </w:t>
      </w:r>
      <w:r w:rsidR="00F53785" w:rsidRPr="005343C3">
        <w:rPr>
          <w:rFonts w:ascii="Gadugi" w:hAnsi="Gadugi"/>
        </w:rPr>
        <w:t xml:space="preserve">determina </w:t>
      </w:r>
      <w:r w:rsidR="007A0C48" w:rsidRPr="005343C3">
        <w:rPr>
          <w:rFonts w:ascii="Gadugi" w:hAnsi="Gadugi" w:cs="TimesNewRomanPSMT"/>
          <w:lang w:eastAsia="it-IT"/>
        </w:rPr>
        <w:t>una distorsione della concorrenza derivante dal precedente coinvolgimento degli operatori economici nella preparazione della procedura d'appalto</w:t>
      </w:r>
      <w:r w:rsidR="00F53785" w:rsidRPr="005343C3">
        <w:rPr>
          <w:rFonts w:ascii="Gadugi" w:hAnsi="Gadugi" w:cs="TimesNewRomanPSMT"/>
          <w:lang w:eastAsia="it-IT"/>
        </w:rPr>
        <w:t>;</w:t>
      </w:r>
    </w:p>
    <w:p w14:paraId="0EB54186" w14:textId="77777777" w:rsidR="007A0C48" w:rsidRPr="005343C3" w:rsidRDefault="007A0C48" w:rsidP="005343C3">
      <w:pPr>
        <w:autoSpaceDE w:val="0"/>
        <w:autoSpaceDN w:val="0"/>
        <w:adjustRightInd w:val="0"/>
        <w:spacing w:after="0" w:line="240" w:lineRule="auto"/>
        <w:jc w:val="both"/>
        <w:rPr>
          <w:rFonts w:ascii="Gadugi" w:hAnsi="Gadugi"/>
        </w:rPr>
      </w:pPr>
    </w:p>
    <w:p w14:paraId="5A9F726B" w14:textId="5360F83E" w:rsidR="007A0C48" w:rsidRPr="005343C3" w:rsidRDefault="009A0362" w:rsidP="005343C3">
      <w:pPr>
        <w:autoSpaceDE w:val="0"/>
        <w:autoSpaceDN w:val="0"/>
        <w:adjustRightInd w:val="0"/>
        <w:spacing w:after="0" w:line="240" w:lineRule="auto"/>
        <w:jc w:val="both"/>
        <w:rPr>
          <w:rFonts w:ascii="Gadugi" w:hAnsi="Gadugi"/>
        </w:rPr>
      </w:pPr>
      <w:r>
        <w:rPr>
          <w:rFonts w:ascii="Segoe UI Symbol" w:hAnsi="Segoe UI Symbol" w:cs="Segoe UI Symbol"/>
        </w:rPr>
        <w:t>-</w:t>
      </w:r>
      <w:r w:rsidR="007A0C48" w:rsidRPr="005343C3">
        <w:rPr>
          <w:rFonts w:ascii="Gadugi" w:hAnsi="Gadugi"/>
        </w:rPr>
        <w:t>che</w:t>
      </w:r>
      <w:r w:rsidR="00F53785" w:rsidRPr="005343C3">
        <w:rPr>
          <w:rFonts w:ascii="Gadugi" w:hAnsi="Gadugi"/>
        </w:rPr>
        <w:t xml:space="preserve"> </w:t>
      </w:r>
      <w:r w:rsidRPr="00D36D4E">
        <w:rPr>
          <w:rFonts w:ascii="Gadugi" w:hAnsi="Gadugi" w:cs="Calibri Light"/>
        </w:rPr>
        <w:t>non sussistono rilevanti indizi tali da far ritenere che la propria offerta sia imputabile ad un unico centro decisionale a cagione di accordi intercorsi con altri operatori economici partecipanti alla stessa gara</w:t>
      </w:r>
      <w:r>
        <w:rPr>
          <w:rFonts w:ascii="Gadugi" w:hAnsi="Gadugi" w:cs="Calibri Light"/>
        </w:rPr>
        <w:t>;</w:t>
      </w:r>
    </w:p>
    <w:p w14:paraId="31F54A50" w14:textId="77777777" w:rsidR="00007265" w:rsidRPr="005343C3" w:rsidRDefault="00007265" w:rsidP="005343C3">
      <w:pPr>
        <w:autoSpaceDE w:val="0"/>
        <w:autoSpaceDN w:val="0"/>
        <w:adjustRightInd w:val="0"/>
        <w:spacing w:after="0" w:line="240" w:lineRule="auto"/>
        <w:jc w:val="both"/>
        <w:rPr>
          <w:rFonts w:ascii="Gadugi" w:hAnsi="Gadugi"/>
        </w:rPr>
      </w:pPr>
    </w:p>
    <w:p w14:paraId="2A30B7EE" w14:textId="07A8B465" w:rsidR="007A0C48" w:rsidRPr="005343C3" w:rsidRDefault="009A0362" w:rsidP="005343C3">
      <w:pPr>
        <w:autoSpaceDE w:val="0"/>
        <w:autoSpaceDN w:val="0"/>
        <w:adjustRightInd w:val="0"/>
        <w:spacing w:after="0" w:line="240" w:lineRule="auto"/>
        <w:jc w:val="both"/>
        <w:rPr>
          <w:rFonts w:ascii="Gadugi" w:hAnsi="Gadugi" w:cs="TimesNewRomanPSMT"/>
          <w:lang w:eastAsia="it-IT"/>
        </w:rPr>
      </w:pPr>
      <w:r>
        <w:rPr>
          <w:rFonts w:ascii="Gadugi" w:hAnsi="Gadugi"/>
        </w:rPr>
        <w:t>-</w:t>
      </w:r>
      <w:r w:rsidR="007A0C48" w:rsidRPr="005343C3">
        <w:rPr>
          <w:rFonts w:ascii="Gadugi" w:hAnsi="Gadugi"/>
        </w:rPr>
        <w:t>che</w:t>
      </w:r>
      <w:r w:rsidR="00007265" w:rsidRPr="005343C3">
        <w:rPr>
          <w:rFonts w:ascii="Gadugi" w:hAnsi="Gadugi" w:cs="TimesNewRomanPSMT"/>
          <w:lang w:eastAsia="it-IT"/>
        </w:rPr>
        <w:t xml:space="preserve"> il soggetto proponente non si è reso colpevole di gravi illeciti professionali, tali da rendere dubbia la sua integrità o affidabilità;</w:t>
      </w:r>
    </w:p>
    <w:p w14:paraId="2A0CE946" w14:textId="77777777" w:rsidR="00007265" w:rsidRPr="005343C3" w:rsidRDefault="00007265" w:rsidP="005343C3">
      <w:pPr>
        <w:autoSpaceDE w:val="0"/>
        <w:autoSpaceDN w:val="0"/>
        <w:adjustRightInd w:val="0"/>
        <w:spacing w:after="0" w:line="240" w:lineRule="auto"/>
        <w:jc w:val="both"/>
        <w:rPr>
          <w:rFonts w:ascii="Gadugi" w:hAnsi="Gadugi" w:cs="TimesNewRomanPSMT"/>
          <w:lang w:eastAsia="it-IT"/>
        </w:rPr>
      </w:pPr>
    </w:p>
    <w:p w14:paraId="4C5DE4AA" w14:textId="727B5339" w:rsidR="00A82B71" w:rsidRDefault="009A0362" w:rsidP="005343C3">
      <w:pPr>
        <w:pStyle w:val="NormaleWeb"/>
        <w:jc w:val="both"/>
        <w:rPr>
          <w:rFonts w:ascii="Gadugi" w:hAnsi="Gadugi"/>
          <w:sz w:val="22"/>
          <w:szCs w:val="22"/>
        </w:rPr>
      </w:pPr>
      <w:r>
        <w:rPr>
          <w:rFonts w:ascii="Gadugi" w:hAnsi="Gadugi"/>
          <w:sz w:val="22"/>
          <w:szCs w:val="22"/>
        </w:rPr>
        <w:t>-</w:t>
      </w:r>
      <w:r w:rsidR="00A82B71" w:rsidRPr="005343C3">
        <w:rPr>
          <w:rFonts w:ascii="Gadugi" w:hAnsi="Gadugi"/>
          <w:sz w:val="22"/>
          <w:szCs w:val="22"/>
        </w:rPr>
        <w:t>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w:t>
      </w:r>
      <w:r w:rsidR="00C76704" w:rsidRPr="005343C3">
        <w:rPr>
          <w:rFonts w:ascii="Gadugi" w:hAnsi="Gadugi"/>
          <w:sz w:val="22"/>
          <w:szCs w:val="22"/>
        </w:rPr>
        <w:t xml:space="preserve">legato II.10 del </w:t>
      </w:r>
      <w:proofErr w:type="spellStart"/>
      <w:r w:rsidR="00D17B77">
        <w:rPr>
          <w:rFonts w:ascii="Gadugi" w:hAnsi="Gadugi"/>
          <w:sz w:val="22"/>
          <w:szCs w:val="22"/>
        </w:rPr>
        <w:t>D.Lgs.</w:t>
      </w:r>
      <w:proofErr w:type="spellEnd"/>
      <w:r w:rsidR="00D17B77">
        <w:rPr>
          <w:rFonts w:ascii="Gadugi" w:hAnsi="Gadugi"/>
          <w:sz w:val="22"/>
          <w:szCs w:val="22"/>
        </w:rPr>
        <w:t xml:space="preserve"> </w:t>
      </w:r>
      <w:r w:rsidR="00C76704" w:rsidRPr="005343C3">
        <w:rPr>
          <w:rFonts w:ascii="Gadugi" w:hAnsi="Gadugi"/>
          <w:sz w:val="22"/>
          <w:szCs w:val="22"/>
        </w:rPr>
        <w:t>36/2023</w:t>
      </w:r>
      <w:r w:rsidR="00A82B71" w:rsidRPr="005343C3">
        <w:rPr>
          <w:rFonts w:ascii="Gadugi" w:hAnsi="Gadugi"/>
          <w:sz w:val="22"/>
          <w:szCs w:val="22"/>
        </w:rPr>
        <w:t>.</w:t>
      </w:r>
    </w:p>
    <w:p w14:paraId="0E71A978" w14:textId="5E990B69" w:rsidR="009A0362" w:rsidRPr="00C115FF" w:rsidRDefault="009A0362" w:rsidP="009A0362">
      <w:pPr>
        <w:jc w:val="both"/>
        <w:rPr>
          <w:rFonts w:ascii="Gadugi" w:hAnsi="Gadugi" w:cs="Calibri Light"/>
          <w:b/>
          <w:bCs/>
          <w:i/>
          <w:u w:val="single"/>
        </w:rPr>
      </w:pPr>
      <w:r w:rsidRPr="00D36D4E">
        <w:rPr>
          <w:rFonts w:ascii="Gadugi" w:hAnsi="Gadugi" w:cs="Calibri Light"/>
          <w:b/>
          <w:bCs/>
          <w:i/>
          <w:u w:val="single"/>
        </w:rPr>
        <w:t xml:space="preserve">ai sensi dell’art. 98 del </w:t>
      </w:r>
      <w:proofErr w:type="spellStart"/>
      <w:r w:rsidRPr="00D36D4E">
        <w:rPr>
          <w:rFonts w:ascii="Gadugi" w:hAnsi="Gadugi" w:cs="Calibri Light"/>
          <w:b/>
          <w:bCs/>
          <w:i/>
          <w:u w:val="single"/>
        </w:rPr>
        <w:t>D.Lgs</w:t>
      </w:r>
      <w:proofErr w:type="spellEnd"/>
      <w:r w:rsidRPr="00D36D4E">
        <w:rPr>
          <w:rFonts w:ascii="Gadugi" w:hAnsi="Gadugi" w:cs="Calibri Light"/>
          <w:b/>
          <w:bCs/>
          <w:i/>
          <w:u w:val="single"/>
        </w:rPr>
        <w:t xml:space="preserve"> . 36/2023</w:t>
      </w:r>
    </w:p>
    <w:p w14:paraId="397F1D83" w14:textId="77777777" w:rsidR="009A0362" w:rsidRPr="00D36D4E" w:rsidRDefault="009A0362" w:rsidP="009A0362">
      <w:pPr>
        <w:jc w:val="both"/>
        <w:rPr>
          <w:rFonts w:ascii="Gadugi" w:hAnsi="Gadugi" w:cs="Calibri Light"/>
        </w:rPr>
      </w:pPr>
      <w:r w:rsidRPr="00D36D4E">
        <w:rPr>
          <w:rFonts w:ascii="Gadugi" w:hAnsi="Gadugi" w:cs="Calibri Light"/>
        </w:rPr>
        <w:lastRenderedPageBreak/>
        <w:t>- di non essere destinatario di alcuna sanzione esecutiva irrogata dall’Autorità garante della concorrenza e del mercato o da altra autorità di settore, rilevante in relazione all’oggetto specifico dell’appalto [art. 98 comma 3, lettera a];</w:t>
      </w:r>
    </w:p>
    <w:p w14:paraId="5C9BF7EA" w14:textId="77777777" w:rsidR="009A0362" w:rsidRPr="00D36D4E" w:rsidRDefault="009A0362" w:rsidP="009A0362">
      <w:pPr>
        <w:jc w:val="both"/>
        <w:rPr>
          <w:rFonts w:ascii="Gadugi" w:hAnsi="Gadugi" w:cs="Calibri Light"/>
        </w:rPr>
      </w:pPr>
      <w:r w:rsidRPr="00D36D4E">
        <w:rPr>
          <w:rFonts w:ascii="Gadugi" w:hAnsi="Gadugi" w:cs="Calibri Light"/>
        </w:rPr>
        <w:t>- di non aver tentato di influenzare indebitamente il processo decisionale della stazione appaltante o di ottenere informazioni riservate a proprio vantaggio oppure che di non aver fornito, anche per negligenza, informazioni false o fuorvianti suscettibili di influenzare le decisioni sull'esclusione, la selezione o l'aggiudicazione [art. 98 comma 3, lettera b];</w:t>
      </w:r>
    </w:p>
    <w:p w14:paraId="6682B73A" w14:textId="77777777" w:rsidR="009A0362" w:rsidRPr="00D36D4E" w:rsidRDefault="009A0362" w:rsidP="009A0362">
      <w:pPr>
        <w:jc w:val="both"/>
        <w:rPr>
          <w:rFonts w:ascii="Gadugi" w:hAnsi="Gadugi" w:cs="Calibri Light"/>
        </w:rPr>
      </w:pPr>
      <w:r w:rsidRPr="00D36D4E">
        <w:rPr>
          <w:rFonts w:ascii="Gadugi" w:hAnsi="Gadugi" w:cs="Calibri Light"/>
        </w:rPr>
        <w:t>- di non aver dimostrato significative o persistenti carenze nell'esecuzione di un precedente contratto di appalto o di concessione che ne hanno causato la risoluzione per inadempimento oppure la condanna al risarcimento del danno o altre sanzioni comparabili, derivanti da inadempienze particolarmente gravi o la cui ripetizione sia indice di una persistente carenza professionale [art. 98 comma 3, lettera c]</w:t>
      </w:r>
      <w:r>
        <w:rPr>
          <w:rFonts w:ascii="Gadugi" w:hAnsi="Gadugi" w:cs="Calibri Light"/>
        </w:rPr>
        <w:t>;</w:t>
      </w:r>
    </w:p>
    <w:p w14:paraId="3FBC2980" w14:textId="77777777" w:rsidR="009A0362" w:rsidRPr="00D36D4E" w:rsidRDefault="009A0362" w:rsidP="009A0362">
      <w:pPr>
        <w:jc w:val="both"/>
        <w:rPr>
          <w:rFonts w:ascii="Gadugi" w:hAnsi="Gadugi" w:cs="Calibri Light"/>
        </w:rPr>
      </w:pPr>
      <w:r w:rsidRPr="00D36D4E">
        <w:rPr>
          <w:rFonts w:ascii="Gadugi" w:hAnsi="Gadugi" w:cs="Calibri Light"/>
        </w:rPr>
        <w:t>- di non aver commesso grave inadempimento nei confronti di uno o più subappaltatori [art. 98 comma 3, lettera d];</w:t>
      </w:r>
    </w:p>
    <w:p w14:paraId="3090EFE3" w14:textId="77777777" w:rsidR="009A0362" w:rsidRPr="00D36D4E" w:rsidRDefault="009A0362" w:rsidP="009A0362">
      <w:pPr>
        <w:jc w:val="both"/>
        <w:rPr>
          <w:rFonts w:ascii="Gadugi" w:hAnsi="Gadugi" w:cs="Calibri Light"/>
        </w:rPr>
      </w:pPr>
      <w:r w:rsidRPr="00D36D4E">
        <w:rPr>
          <w:rFonts w:ascii="Gadugi" w:hAnsi="Gadugi" w:cs="Calibri Light"/>
        </w:rPr>
        <w:t>- di non aver violato il divieto di intestazione fiduciaria di cui all'articolo 17 della legge 19 marzo 1990, n. 55 [art. 98 comma 3, lettera e];</w:t>
      </w:r>
    </w:p>
    <w:p w14:paraId="434FAFE1" w14:textId="77777777" w:rsidR="009A0362" w:rsidRPr="00D36D4E" w:rsidRDefault="009A0362" w:rsidP="009A0362">
      <w:pPr>
        <w:jc w:val="both"/>
        <w:rPr>
          <w:rFonts w:ascii="Gadugi" w:hAnsi="Gadugi" w:cs="Calibri Light"/>
        </w:rPr>
      </w:pPr>
      <w:r w:rsidRPr="00D36D4E">
        <w:rPr>
          <w:rFonts w:ascii="Gadugi" w:hAnsi="Gadugi" w:cs="Calibri Light"/>
        </w:rPr>
        <w:t>- di non essere stato vittima dei reati previsti e puniti dagli articoli 317 e 629 del codice penale aggravati ai sensi dell’articolo 416-</w:t>
      </w:r>
      <w:r w:rsidRPr="00D36D4E">
        <w:rPr>
          <w:rFonts w:ascii="Gadugi" w:hAnsi="Gadugi" w:cs="Calibri Light"/>
          <w:i/>
        </w:rPr>
        <w:t>bis</w:t>
      </w:r>
      <w:r w:rsidRPr="00D36D4E">
        <w:rPr>
          <w:rFonts w:ascii="Gadugi" w:hAnsi="Gadugi" w:cs="Calibri Light"/>
        </w:rPr>
        <w:t>.1 del medesimo codice e di conseguenza che non sussistono fatti da denunciare all’autorità giudiziaria [art. 98 comma 3, lettera f];</w:t>
      </w:r>
    </w:p>
    <w:p w14:paraId="631B3177" w14:textId="77777777" w:rsidR="009A0362" w:rsidRPr="00D36D4E" w:rsidRDefault="009A0362" w:rsidP="009A0362">
      <w:pPr>
        <w:jc w:val="both"/>
        <w:rPr>
          <w:rFonts w:ascii="Gadugi" w:hAnsi="Gadugi" w:cs="Calibri Light"/>
        </w:rPr>
      </w:pPr>
      <w:r w:rsidRPr="00D36D4E">
        <w:rPr>
          <w:rFonts w:ascii="Gadugi" w:hAnsi="Gadugi" w:cs="Calibri Light"/>
        </w:rPr>
        <w:t xml:space="preserve">- di non essere soggetto alla contestata commissione di taluno dei reati consumati o tentati di cui al comma 1 dell’articolo 94 del </w:t>
      </w:r>
      <w:proofErr w:type="spellStart"/>
      <w:r w:rsidRPr="00D36D4E">
        <w:rPr>
          <w:rFonts w:ascii="Gadugi" w:hAnsi="Gadugi" w:cs="Calibri Light"/>
        </w:rPr>
        <w:t>D.Lgs.</w:t>
      </w:r>
      <w:proofErr w:type="spellEnd"/>
      <w:r w:rsidRPr="00D36D4E">
        <w:rPr>
          <w:rFonts w:ascii="Gadugi" w:hAnsi="Gadugi" w:cs="Calibri Light"/>
        </w:rPr>
        <w:t xml:space="preserve"> 36/2023 [art. 98 comma 3, lettera g];</w:t>
      </w:r>
    </w:p>
    <w:p w14:paraId="25457D32" w14:textId="77777777" w:rsidR="009A0362" w:rsidRPr="00D36D4E" w:rsidRDefault="009A0362" w:rsidP="009A0362">
      <w:pPr>
        <w:jc w:val="both"/>
        <w:rPr>
          <w:rFonts w:ascii="Gadugi" w:hAnsi="Gadugi" w:cs="Calibri Light"/>
        </w:rPr>
      </w:pPr>
      <w:r w:rsidRPr="00D36D4E">
        <w:rPr>
          <w:rFonts w:ascii="Gadugi" w:hAnsi="Gadugi" w:cs="Calibri Light"/>
        </w:rPr>
        <w:t>- di non essere soggetto alla contestata o accertata commissione di taluno dei seguenti reati consumati [art. 98 comma 3, lettera h]:</w:t>
      </w:r>
    </w:p>
    <w:p w14:paraId="75E0AE45"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abusivo esercizio di una professione, ai sensi dell’articolo 348 del codice penale;</w:t>
      </w:r>
    </w:p>
    <w:p w14:paraId="478A755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bancarotta semplice, bancarotta fraudolenta, omessa dichiarazione di beni da comprendere nell’inventario fallimentare o ricorso abusivo al credito, di cui agli articoli 216, 217, 218 e 220 del regio decreto 16 marzo 1942, n. 267;</w:t>
      </w:r>
    </w:p>
    <w:p w14:paraId="25C56AFF"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tributari ai sensi del decreto legislativo 10 marzo 2000, n. 74, delitti societari di cui agli articoli 2621 e seguenti del codice civile o delitti contro l’industria e il commercio di cui agli articoli da 513 a 517 del codice penale;</w:t>
      </w:r>
    </w:p>
    <w:p w14:paraId="21A675EE" w14:textId="77777777" w:rsidR="009A0362" w:rsidRPr="00D36D4E"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urbanistici di cui all’articolo 44, comma 1, lettere b) e c), del testo unico delle disposizioni legislative e regolamentari in materia di edilizia, di cui al decreto del Presidente della Repubblica 6 giugno 2001, n. 380, con riferimento agli affidamenti aventi ad oggetto lavori o servizi di architettura e ingegneria;</w:t>
      </w:r>
    </w:p>
    <w:p w14:paraId="0A06F545" w14:textId="77777777" w:rsidR="009A0362" w:rsidRDefault="009A0362" w:rsidP="009A0362">
      <w:pPr>
        <w:numPr>
          <w:ilvl w:val="0"/>
          <w:numId w:val="30"/>
        </w:numPr>
        <w:spacing w:after="0" w:line="240" w:lineRule="auto"/>
        <w:jc w:val="both"/>
        <w:rPr>
          <w:rFonts w:ascii="Gadugi" w:hAnsi="Gadugi" w:cs="Calibri Light"/>
        </w:rPr>
      </w:pPr>
      <w:r w:rsidRPr="00D36D4E">
        <w:rPr>
          <w:rFonts w:ascii="Gadugi" w:hAnsi="Gadugi" w:cs="Calibri Light"/>
        </w:rPr>
        <w:t>reati previsti dal decreto legislativo 8 giugno 2001, n. 231</w:t>
      </w:r>
      <w:r>
        <w:rPr>
          <w:rFonts w:ascii="Gadugi" w:hAnsi="Gadugi" w:cs="Calibri Light"/>
        </w:rPr>
        <w:t>;</w:t>
      </w:r>
    </w:p>
    <w:p w14:paraId="3E1981DE" w14:textId="3AA170B5" w:rsidR="00CD6DCB" w:rsidRPr="005343C3" w:rsidRDefault="00CD6DCB" w:rsidP="00CD6DCB">
      <w:pPr>
        <w:spacing w:after="0" w:line="0" w:lineRule="atLeast"/>
        <w:jc w:val="both"/>
        <w:rPr>
          <w:rFonts w:ascii="Gadugi" w:hAnsi="Gadugi" w:cs="Calibri"/>
        </w:rPr>
      </w:pPr>
    </w:p>
    <w:p w14:paraId="73980959" w14:textId="77777777" w:rsidR="00CD6DCB" w:rsidRPr="005343C3" w:rsidRDefault="00CD6DCB" w:rsidP="00CD6DCB">
      <w:pPr>
        <w:spacing w:after="0" w:line="0" w:lineRule="atLeast"/>
        <w:jc w:val="both"/>
        <w:rPr>
          <w:rFonts w:ascii="Gadugi" w:hAnsi="Gadugi" w:cs="Calibri"/>
          <w:i/>
        </w:rPr>
      </w:pPr>
      <w:r w:rsidRPr="005343C3">
        <w:rPr>
          <w:rFonts w:ascii="Gadugi" w:hAnsi="Gadugi" w:cs="Calibri"/>
          <w:i/>
        </w:rPr>
        <w:t>I soggetti di cui all’art.</w:t>
      </w:r>
      <w:r w:rsidR="00D17B77">
        <w:rPr>
          <w:rFonts w:ascii="Gadugi" w:hAnsi="Gadugi" w:cs="Calibri"/>
          <w:i/>
        </w:rPr>
        <w:t xml:space="preserve"> </w:t>
      </w:r>
      <w:r w:rsidRPr="005343C3">
        <w:rPr>
          <w:rFonts w:ascii="Gadugi" w:hAnsi="Gadugi" w:cs="Calibri"/>
          <w:i/>
        </w:rPr>
        <w:t>94 comma 3 e 4 sono:</w:t>
      </w:r>
    </w:p>
    <w:p w14:paraId="2AAB8429" w14:textId="77777777" w:rsidR="00CD6DCB" w:rsidRPr="005343C3" w:rsidRDefault="00CD6DCB" w:rsidP="00CD6DCB">
      <w:pPr>
        <w:spacing w:after="0" w:line="0" w:lineRule="atLeast"/>
        <w:jc w:val="both"/>
        <w:rPr>
          <w:rFonts w:ascii="Gadugi" w:hAnsi="Gadugi" w:cs="Calibri"/>
          <w:i/>
          <w:i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864"/>
        <w:gridCol w:w="1552"/>
        <w:gridCol w:w="1423"/>
        <w:gridCol w:w="1531"/>
        <w:gridCol w:w="1612"/>
        <w:gridCol w:w="1647"/>
      </w:tblGrid>
      <w:tr w:rsidR="00CD6DCB" w:rsidRPr="005343C3" w14:paraId="40F2337A" w14:textId="77777777" w:rsidTr="009867B9">
        <w:trPr>
          <w:trHeight w:val="462"/>
        </w:trPr>
        <w:tc>
          <w:tcPr>
            <w:tcW w:w="968" w:type="pct"/>
            <w:tcBorders>
              <w:top w:val="single" w:sz="4" w:space="0" w:color="auto"/>
            </w:tcBorders>
            <w:vAlign w:val="center"/>
          </w:tcPr>
          <w:p w14:paraId="10F9D0DF"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Cognome</w:t>
            </w:r>
          </w:p>
        </w:tc>
        <w:tc>
          <w:tcPr>
            <w:tcW w:w="806" w:type="pct"/>
            <w:tcBorders>
              <w:top w:val="single" w:sz="4" w:space="0" w:color="auto"/>
            </w:tcBorders>
            <w:vAlign w:val="center"/>
          </w:tcPr>
          <w:p w14:paraId="5ACEA26C"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Nome</w:t>
            </w:r>
          </w:p>
        </w:tc>
        <w:tc>
          <w:tcPr>
            <w:tcW w:w="739" w:type="pct"/>
            <w:tcBorders>
              <w:top w:val="single" w:sz="4" w:space="0" w:color="auto"/>
            </w:tcBorders>
            <w:vAlign w:val="center"/>
          </w:tcPr>
          <w:p w14:paraId="4439F7E7"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Luogo e data di</w:t>
            </w:r>
          </w:p>
          <w:p w14:paraId="7EE83D9E"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nascita</w:t>
            </w:r>
          </w:p>
        </w:tc>
        <w:tc>
          <w:tcPr>
            <w:tcW w:w="795" w:type="pct"/>
            <w:tcBorders>
              <w:top w:val="single" w:sz="4" w:space="0" w:color="auto"/>
            </w:tcBorders>
          </w:tcPr>
          <w:p w14:paraId="2E90DB66"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Codice Fiscale</w:t>
            </w:r>
          </w:p>
        </w:tc>
        <w:tc>
          <w:tcPr>
            <w:tcW w:w="837" w:type="pct"/>
            <w:tcBorders>
              <w:top w:val="single" w:sz="4" w:space="0" w:color="auto"/>
            </w:tcBorders>
            <w:vAlign w:val="center"/>
          </w:tcPr>
          <w:p w14:paraId="063D9B6B"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Residenza</w:t>
            </w:r>
          </w:p>
        </w:tc>
        <w:tc>
          <w:tcPr>
            <w:tcW w:w="855" w:type="pct"/>
            <w:tcBorders>
              <w:top w:val="single" w:sz="4" w:space="0" w:color="auto"/>
            </w:tcBorders>
            <w:vAlign w:val="center"/>
          </w:tcPr>
          <w:p w14:paraId="048016AA" w14:textId="77777777" w:rsidR="00CD6DCB" w:rsidRPr="005343C3" w:rsidRDefault="00CD6DCB" w:rsidP="004444C5">
            <w:pPr>
              <w:spacing w:after="0" w:line="0" w:lineRule="atLeast"/>
              <w:jc w:val="both"/>
              <w:rPr>
                <w:rFonts w:ascii="Gadugi" w:hAnsi="Gadugi" w:cs="Calibri"/>
              </w:rPr>
            </w:pPr>
            <w:r w:rsidRPr="005343C3">
              <w:rPr>
                <w:rFonts w:ascii="Gadugi" w:hAnsi="Gadugi" w:cs="Calibri"/>
              </w:rPr>
              <w:t>Incarico Societario</w:t>
            </w:r>
          </w:p>
        </w:tc>
      </w:tr>
      <w:tr w:rsidR="00CD6DCB" w:rsidRPr="005343C3" w14:paraId="6A7A2B46" w14:textId="77777777" w:rsidTr="009867B9">
        <w:trPr>
          <w:trHeight w:val="284"/>
        </w:trPr>
        <w:tc>
          <w:tcPr>
            <w:tcW w:w="968" w:type="pct"/>
            <w:vAlign w:val="center"/>
          </w:tcPr>
          <w:p w14:paraId="26ADA03F"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DE94AF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29ED6A14" w14:textId="77777777" w:rsidR="00CD6DCB" w:rsidRPr="005343C3" w:rsidRDefault="00CD6DCB" w:rsidP="004444C5">
            <w:pPr>
              <w:spacing w:after="0" w:line="0" w:lineRule="atLeast"/>
              <w:jc w:val="both"/>
              <w:rPr>
                <w:rFonts w:ascii="Gadugi" w:hAnsi="Gadugi" w:cs="Calibri"/>
              </w:rPr>
            </w:pPr>
          </w:p>
        </w:tc>
        <w:tc>
          <w:tcPr>
            <w:tcW w:w="795" w:type="pct"/>
          </w:tcPr>
          <w:p w14:paraId="140B496D"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100C8B01"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4C3D65E0" w14:textId="77777777" w:rsidR="00CD6DCB" w:rsidRPr="005343C3" w:rsidRDefault="00CD6DCB" w:rsidP="004444C5">
            <w:pPr>
              <w:spacing w:after="0" w:line="0" w:lineRule="atLeast"/>
              <w:jc w:val="both"/>
              <w:rPr>
                <w:rFonts w:ascii="Gadugi" w:hAnsi="Gadugi" w:cs="Calibri"/>
              </w:rPr>
            </w:pPr>
          </w:p>
        </w:tc>
      </w:tr>
      <w:tr w:rsidR="00CD6DCB" w:rsidRPr="005343C3" w14:paraId="2BB9EB33" w14:textId="77777777" w:rsidTr="009867B9">
        <w:trPr>
          <w:trHeight w:val="284"/>
        </w:trPr>
        <w:tc>
          <w:tcPr>
            <w:tcW w:w="968" w:type="pct"/>
            <w:vAlign w:val="center"/>
          </w:tcPr>
          <w:p w14:paraId="6BDB01A8"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BDB7315"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3CDAB995" w14:textId="77777777" w:rsidR="00CD6DCB" w:rsidRPr="005343C3" w:rsidRDefault="00CD6DCB" w:rsidP="004444C5">
            <w:pPr>
              <w:spacing w:after="0" w:line="0" w:lineRule="atLeast"/>
              <w:jc w:val="both"/>
              <w:rPr>
                <w:rFonts w:ascii="Gadugi" w:hAnsi="Gadugi" w:cs="Calibri"/>
              </w:rPr>
            </w:pPr>
          </w:p>
        </w:tc>
        <w:tc>
          <w:tcPr>
            <w:tcW w:w="795" w:type="pct"/>
          </w:tcPr>
          <w:p w14:paraId="2E0E5183"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659D3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6F22F911" w14:textId="77777777" w:rsidR="00CD6DCB" w:rsidRPr="005343C3" w:rsidRDefault="00CD6DCB" w:rsidP="004444C5">
            <w:pPr>
              <w:spacing w:after="0" w:line="0" w:lineRule="atLeast"/>
              <w:jc w:val="both"/>
              <w:rPr>
                <w:rFonts w:ascii="Gadugi" w:hAnsi="Gadugi" w:cs="Calibri"/>
              </w:rPr>
            </w:pPr>
          </w:p>
        </w:tc>
      </w:tr>
      <w:tr w:rsidR="00CD6DCB" w:rsidRPr="005343C3" w14:paraId="4116E826" w14:textId="77777777" w:rsidTr="009867B9">
        <w:trPr>
          <w:trHeight w:val="284"/>
        </w:trPr>
        <w:tc>
          <w:tcPr>
            <w:tcW w:w="968" w:type="pct"/>
            <w:vAlign w:val="center"/>
          </w:tcPr>
          <w:p w14:paraId="1680DE45"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68DBAF44"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4EDFB85E" w14:textId="77777777" w:rsidR="00CD6DCB" w:rsidRPr="005343C3" w:rsidRDefault="00CD6DCB" w:rsidP="004444C5">
            <w:pPr>
              <w:spacing w:after="0" w:line="0" w:lineRule="atLeast"/>
              <w:jc w:val="both"/>
              <w:rPr>
                <w:rFonts w:ascii="Gadugi" w:hAnsi="Gadugi" w:cs="Calibri"/>
              </w:rPr>
            </w:pPr>
          </w:p>
        </w:tc>
        <w:tc>
          <w:tcPr>
            <w:tcW w:w="795" w:type="pct"/>
          </w:tcPr>
          <w:p w14:paraId="77B0C0DE"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52E3F2DE"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0DE90FFC" w14:textId="77777777" w:rsidR="00CD6DCB" w:rsidRPr="005343C3" w:rsidRDefault="00CD6DCB" w:rsidP="004444C5">
            <w:pPr>
              <w:spacing w:after="0" w:line="0" w:lineRule="atLeast"/>
              <w:jc w:val="both"/>
              <w:rPr>
                <w:rFonts w:ascii="Gadugi" w:hAnsi="Gadugi" w:cs="Calibri"/>
              </w:rPr>
            </w:pPr>
          </w:p>
        </w:tc>
      </w:tr>
      <w:tr w:rsidR="00CD6DCB" w:rsidRPr="005343C3" w14:paraId="678156D1" w14:textId="77777777" w:rsidTr="009867B9">
        <w:trPr>
          <w:trHeight w:val="284"/>
        </w:trPr>
        <w:tc>
          <w:tcPr>
            <w:tcW w:w="968" w:type="pct"/>
            <w:vAlign w:val="center"/>
          </w:tcPr>
          <w:p w14:paraId="26D4DD16" w14:textId="77777777" w:rsidR="00CD6DCB" w:rsidRPr="005343C3" w:rsidRDefault="00CD6DCB" w:rsidP="004444C5">
            <w:pPr>
              <w:spacing w:after="0" w:line="0" w:lineRule="atLeast"/>
              <w:jc w:val="both"/>
              <w:rPr>
                <w:rFonts w:ascii="Gadugi" w:hAnsi="Gadugi" w:cs="Calibri"/>
              </w:rPr>
            </w:pPr>
          </w:p>
        </w:tc>
        <w:tc>
          <w:tcPr>
            <w:tcW w:w="806" w:type="pct"/>
            <w:vAlign w:val="center"/>
          </w:tcPr>
          <w:p w14:paraId="4F326251" w14:textId="77777777" w:rsidR="00CD6DCB" w:rsidRPr="005343C3" w:rsidRDefault="00CD6DCB" w:rsidP="004444C5">
            <w:pPr>
              <w:spacing w:after="0" w:line="0" w:lineRule="atLeast"/>
              <w:jc w:val="both"/>
              <w:rPr>
                <w:rFonts w:ascii="Gadugi" w:hAnsi="Gadugi" w:cs="Calibri"/>
              </w:rPr>
            </w:pPr>
          </w:p>
        </w:tc>
        <w:tc>
          <w:tcPr>
            <w:tcW w:w="739" w:type="pct"/>
            <w:vAlign w:val="center"/>
          </w:tcPr>
          <w:p w14:paraId="5AF2A8A6" w14:textId="77777777" w:rsidR="00CD6DCB" w:rsidRPr="005343C3" w:rsidRDefault="00CD6DCB" w:rsidP="004444C5">
            <w:pPr>
              <w:spacing w:after="0" w:line="0" w:lineRule="atLeast"/>
              <w:jc w:val="both"/>
              <w:rPr>
                <w:rFonts w:ascii="Gadugi" w:hAnsi="Gadugi" w:cs="Calibri"/>
              </w:rPr>
            </w:pPr>
          </w:p>
        </w:tc>
        <w:tc>
          <w:tcPr>
            <w:tcW w:w="795" w:type="pct"/>
          </w:tcPr>
          <w:p w14:paraId="2A3CBF5F" w14:textId="77777777" w:rsidR="00CD6DCB" w:rsidRPr="005343C3" w:rsidRDefault="00CD6DCB" w:rsidP="004444C5">
            <w:pPr>
              <w:spacing w:after="0" w:line="0" w:lineRule="atLeast"/>
              <w:jc w:val="both"/>
              <w:rPr>
                <w:rFonts w:ascii="Gadugi" w:hAnsi="Gadugi" w:cs="Calibri"/>
              </w:rPr>
            </w:pPr>
          </w:p>
        </w:tc>
        <w:tc>
          <w:tcPr>
            <w:tcW w:w="837" w:type="pct"/>
            <w:vAlign w:val="center"/>
          </w:tcPr>
          <w:p w14:paraId="77867BE5" w14:textId="77777777" w:rsidR="00CD6DCB" w:rsidRPr="005343C3" w:rsidRDefault="00CD6DCB" w:rsidP="004444C5">
            <w:pPr>
              <w:spacing w:after="0" w:line="0" w:lineRule="atLeast"/>
              <w:jc w:val="both"/>
              <w:rPr>
                <w:rFonts w:ascii="Gadugi" w:hAnsi="Gadugi" w:cs="Calibri"/>
              </w:rPr>
            </w:pPr>
          </w:p>
        </w:tc>
        <w:tc>
          <w:tcPr>
            <w:tcW w:w="855" w:type="pct"/>
            <w:vAlign w:val="center"/>
          </w:tcPr>
          <w:p w14:paraId="7D4BFEF7" w14:textId="77777777" w:rsidR="00CD6DCB" w:rsidRPr="005343C3" w:rsidRDefault="00CD6DCB" w:rsidP="004444C5">
            <w:pPr>
              <w:spacing w:after="0" w:line="0" w:lineRule="atLeast"/>
              <w:jc w:val="both"/>
              <w:rPr>
                <w:rFonts w:ascii="Gadugi" w:hAnsi="Gadugi" w:cs="Calibri"/>
              </w:rPr>
            </w:pPr>
          </w:p>
        </w:tc>
      </w:tr>
      <w:tr w:rsidR="00CD6DCB" w:rsidRPr="005343C3" w14:paraId="68C53E24" w14:textId="77777777" w:rsidTr="009867B9">
        <w:trPr>
          <w:trHeight w:val="284"/>
        </w:trPr>
        <w:tc>
          <w:tcPr>
            <w:tcW w:w="968" w:type="pct"/>
            <w:tcBorders>
              <w:bottom w:val="single" w:sz="4" w:space="0" w:color="auto"/>
            </w:tcBorders>
            <w:vAlign w:val="center"/>
          </w:tcPr>
          <w:p w14:paraId="67EC9153" w14:textId="77777777" w:rsidR="00CD6DCB" w:rsidRPr="005343C3" w:rsidRDefault="00CD6DCB" w:rsidP="004444C5">
            <w:pPr>
              <w:spacing w:after="0" w:line="0" w:lineRule="atLeast"/>
              <w:jc w:val="both"/>
              <w:rPr>
                <w:rFonts w:ascii="Gadugi" w:hAnsi="Gadugi" w:cs="Calibri"/>
              </w:rPr>
            </w:pPr>
          </w:p>
        </w:tc>
        <w:tc>
          <w:tcPr>
            <w:tcW w:w="806" w:type="pct"/>
            <w:tcBorders>
              <w:bottom w:val="single" w:sz="4" w:space="0" w:color="auto"/>
            </w:tcBorders>
            <w:vAlign w:val="center"/>
          </w:tcPr>
          <w:p w14:paraId="79901196" w14:textId="77777777" w:rsidR="00CD6DCB" w:rsidRPr="005343C3" w:rsidRDefault="00CD6DCB" w:rsidP="004444C5">
            <w:pPr>
              <w:spacing w:after="0" w:line="0" w:lineRule="atLeast"/>
              <w:jc w:val="both"/>
              <w:rPr>
                <w:rFonts w:ascii="Gadugi" w:hAnsi="Gadugi" w:cs="Calibri"/>
              </w:rPr>
            </w:pPr>
          </w:p>
        </w:tc>
        <w:tc>
          <w:tcPr>
            <w:tcW w:w="739" w:type="pct"/>
            <w:tcBorders>
              <w:bottom w:val="single" w:sz="4" w:space="0" w:color="auto"/>
            </w:tcBorders>
            <w:vAlign w:val="center"/>
          </w:tcPr>
          <w:p w14:paraId="26FFB209" w14:textId="77777777" w:rsidR="00CD6DCB" w:rsidRPr="005343C3" w:rsidRDefault="00CD6DCB" w:rsidP="004444C5">
            <w:pPr>
              <w:spacing w:after="0" w:line="0" w:lineRule="atLeast"/>
              <w:jc w:val="both"/>
              <w:rPr>
                <w:rFonts w:ascii="Gadugi" w:hAnsi="Gadugi" w:cs="Calibri"/>
              </w:rPr>
            </w:pPr>
          </w:p>
        </w:tc>
        <w:tc>
          <w:tcPr>
            <w:tcW w:w="795" w:type="pct"/>
            <w:tcBorders>
              <w:bottom w:val="single" w:sz="4" w:space="0" w:color="auto"/>
            </w:tcBorders>
          </w:tcPr>
          <w:p w14:paraId="3A5DD791" w14:textId="77777777" w:rsidR="00CD6DCB" w:rsidRPr="005343C3" w:rsidRDefault="00CD6DCB" w:rsidP="004444C5">
            <w:pPr>
              <w:spacing w:after="0" w:line="0" w:lineRule="atLeast"/>
              <w:jc w:val="both"/>
              <w:rPr>
                <w:rFonts w:ascii="Gadugi" w:hAnsi="Gadugi" w:cs="Calibri"/>
              </w:rPr>
            </w:pPr>
          </w:p>
        </w:tc>
        <w:tc>
          <w:tcPr>
            <w:tcW w:w="837" w:type="pct"/>
            <w:tcBorders>
              <w:bottom w:val="single" w:sz="4" w:space="0" w:color="auto"/>
            </w:tcBorders>
            <w:vAlign w:val="center"/>
          </w:tcPr>
          <w:p w14:paraId="3D23966A" w14:textId="77777777" w:rsidR="00CD6DCB" w:rsidRPr="005343C3" w:rsidRDefault="00CD6DCB" w:rsidP="004444C5">
            <w:pPr>
              <w:spacing w:after="0" w:line="0" w:lineRule="atLeast"/>
              <w:jc w:val="both"/>
              <w:rPr>
                <w:rFonts w:ascii="Gadugi" w:hAnsi="Gadugi" w:cs="Calibri"/>
              </w:rPr>
            </w:pPr>
          </w:p>
        </w:tc>
        <w:tc>
          <w:tcPr>
            <w:tcW w:w="855" w:type="pct"/>
            <w:tcBorders>
              <w:bottom w:val="single" w:sz="4" w:space="0" w:color="auto"/>
            </w:tcBorders>
            <w:vAlign w:val="center"/>
          </w:tcPr>
          <w:p w14:paraId="194E37F4" w14:textId="77777777" w:rsidR="00CD6DCB" w:rsidRPr="005343C3" w:rsidRDefault="00CD6DCB" w:rsidP="004444C5">
            <w:pPr>
              <w:spacing w:after="0" w:line="0" w:lineRule="atLeast"/>
              <w:jc w:val="both"/>
              <w:rPr>
                <w:rFonts w:ascii="Gadugi" w:hAnsi="Gadugi" w:cs="Calibri"/>
              </w:rPr>
            </w:pPr>
          </w:p>
        </w:tc>
      </w:tr>
    </w:tbl>
    <w:p w14:paraId="71EDD540" w14:textId="77777777" w:rsidR="00CD6DCB" w:rsidRPr="005343C3" w:rsidRDefault="00CD6DCB" w:rsidP="005343C3">
      <w:pPr>
        <w:spacing w:after="0" w:line="0" w:lineRule="atLeast"/>
        <w:jc w:val="both"/>
        <w:rPr>
          <w:rFonts w:ascii="Gadugi" w:hAnsi="Gadugi" w:cs="Calibri"/>
        </w:rPr>
      </w:pPr>
    </w:p>
    <w:p w14:paraId="4C1AE0D9" w14:textId="77777777" w:rsidR="005343C3" w:rsidRPr="005343C3" w:rsidRDefault="005343C3" w:rsidP="00CD6DCB">
      <w:pPr>
        <w:pStyle w:val="has-text-align-center"/>
        <w:jc w:val="center"/>
        <w:rPr>
          <w:rFonts w:ascii="Gadugi" w:hAnsi="Gadugi"/>
          <w:sz w:val="22"/>
          <w:szCs w:val="22"/>
        </w:rPr>
      </w:pPr>
      <w:r w:rsidRPr="005343C3">
        <w:rPr>
          <w:rStyle w:val="Enfasigrassetto"/>
          <w:rFonts w:ascii="Gadugi" w:hAnsi="Gadugi"/>
          <w:sz w:val="22"/>
          <w:szCs w:val="22"/>
        </w:rPr>
        <w:t xml:space="preserve">DICHIARA </w:t>
      </w:r>
      <w:r w:rsidR="009867B9">
        <w:rPr>
          <w:rStyle w:val="Enfasigrassetto"/>
          <w:rFonts w:ascii="Gadugi" w:hAnsi="Gadugi"/>
          <w:sz w:val="22"/>
          <w:szCs w:val="22"/>
        </w:rPr>
        <w:t>infine</w:t>
      </w:r>
    </w:p>
    <w:p w14:paraId="3E30D48D"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ACCETTARE, senza condizione o riserva alcuna, tutte le prescrizioni contenute nella documentazione </w:t>
      </w:r>
      <w:r w:rsidRPr="00CD6DCB">
        <w:rPr>
          <w:rFonts w:ascii="Gadugi" w:hAnsi="Gadugi"/>
          <w:sz w:val="22"/>
          <w:szCs w:val="22"/>
        </w:rPr>
        <w:t>relativa all’</w:t>
      </w:r>
      <w:hyperlink r:id="rId7" w:history="1">
        <w:r w:rsidRPr="00CD6DCB">
          <w:rPr>
            <w:rFonts w:ascii="Gadugi" w:hAnsi="Gadugi"/>
            <w:sz w:val="22"/>
            <w:szCs w:val="22"/>
          </w:rPr>
          <w:t>affidamento sottosoglia</w:t>
        </w:r>
      </w:hyperlink>
      <w:r w:rsidRPr="005343C3">
        <w:rPr>
          <w:rFonts w:ascii="Gadugi" w:hAnsi="Gadugi"/>
          <w:sz w:val="22"/>
          <w:szCs w:val="22"/>
        </w:rPr>
        <w:t xml:space="preserve"> in oggetto;</w:t>
      </w:r>
    </w:p>
    <w:p w14:paraId="7256F864"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ai sensi del</w:t>
      </w:r>
      <w:r w:rsidR="00D17B77">
        <w:rPr>
          <w:rFonts w:ascii="Gadugi" w:hAnsi="Gadugi"/>
          <w:sz w:val="22"/>
          <w:szCs w:val="22"/>
        </w:rPr>
        <w:t xml:space="preserve">l’articolo 96, comma 14, del </w:t>
      </w:r>
      <w:proofErr w:type="spellStart"/>
      <w:r w:rsidR="00D17B77">
        <w:rPr>
          <w:rFonts w:ascii="Gadugi" w:hAnsi="Gadugi"/>
          <w:sz w:val="22"/>
          <w:szCs w:val="22"/>
        </w:rPr>
        <w:t>D.L</w:t>
      </w:r>
      <w:r w:rsidRPr="005343C3">
        <w:rPr>
          <w:rFonts w:ascii="Gadugi" w:hAnsi="Gadugi"/>
          <w:sz w:val="22"/>
          <w:szCs w:val="22"/>
        </w:rPr>
        <w:t>gs.</w:t>
      </w:r>
      <w:proofErr w:type="spellEnd"/>
      <w:r w:rsidRPr="005343C3">
        <w:rPr>
          <w:rFonts w:ascii="Gadugi" w:hAnsi="Gadugi"/>
          <w:sz w:val="22"/>
          <w:szCs w:val="22"/>
        </w:rPr>
        <w:t xml:space="preserve"> n. 36/2023, l’operatore ha l’obbligo di comunicare alla stazione appaltante anche la sussistenza dei fatti e dei provvedimenti che possono costituire causa di esclusione ai sensi degli articoli 94 e 95, ove non menzionati nel proprio fascicolo virtuale;</w:t>
      </w:r>
    </w:p>
    <w:p w14:paraId="0D8405F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IMPEGNARSI ad eseguire le prestazioni in parola secondo le modalità ed i tempi stabi</w:t>
      </w:r>
      <w:r w:rsidR="005C733A">
        <w:rPr>
          <w:rFonts w:ascii="Gadugi" w:hAnsi="Gadugi"/>
          <w:sz w:val="22"/>
          <w:szCs w:val="22"/>
        </w:rPr>
        <w:t>liti dalla stazione appaltante;</w:t>
      </w:r>
    </w:p>
    <w:p w14:paraId="1CE6D03F"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ESSERE EDOTTO degli obblighi derivanti dal </w:t>
      </w:r>
      <w:r w:rsidRPr="0023328B">
        <w:rPr>
          <w:rFonts w:ascii="Gadugi" w:hAnsi="Gadugi"/>
          <w:sz w:val="22"/>
          <w:szCs w:val="22"/>
        </w:rPr>
        <w:t>Codice di comportamento</w:t>
      </w:r>
      <w:r w:rsidRPr="005343C3">
        <w:rPr>
          <w:rFonts w:ascii="Gadugi" w:hAnsi="Gadugi"/>
          <w:sz w:val="22"/>
          <w:szCs w:val="22"/>
        </w:rPr>
        <w:t xml:space="preserve"> integrativo dell’Ente</w:t>
      </w:r>
      <w:r w:rsidRPr="005343C3">
        <w:rPr>
          <w:rStyle w:val="Enfasicorsivo"/>
          <w:rFonts w:ascii="Gadugi" w:hAnsi="Gadugi"/>
          <w:sz w:val="22"/>
          <w:szCs w:val="22"/>
        </w:rPr>
        <w:t xml:space="preserve"> </w:t>
      </w:r>
      <w:r w:rsidRPr="005343C3">
        <w:rPr>
          <w:rFonts w:ascii="Gadugi" w:hAnsi="Gadugi"/>
          <w:sz w:val="22"/>
          <w:szCs w:val="22"/>
        </w:rPr>
        <w:t>e di impegnarsi, in caso di aggiudicazione, a osservare e a far osservare ai propri dipendenti e collaboratori, per quanto applicabile, il suddetto codice, pena la risoluzione del contratto;</w:t>
      </w:r>
    </w:p>
    <w:p w14:paraId="5DCFB4BC"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p>
    <w:p w14:paraId="045584D0"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DI ESSERE CONSAPEVOLE che i pagamenti conseguenti all’esecuzione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FD4E458"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w:t>
      </w:r>
      <w:r w:rsidRPr="005343C3">
        <w:rPr>
          <w:rFonts w:ascii="Gadugi" w:hAnsi="Gadugi"/>
          <w:sz w:val="22"/>
          <w:szCs w:val="22"/>
        </w:rPr>
        <w:lastRenderedPageBreak/>
        <w:t>tutele economiche e normative per i lavoratori in subappalto rispetto ai dipendenti dell’appaltatore e contro il lavoro irregolare;</w:t>
      </w:r>
    </w:p>
    <w:p w14:paraId="0548FA6F" w14:textId="77777777"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DI APPLICARE ai propri dipendenti il seguente Contratto Nazionale (CCNL): ________________________;</w:t>
      </w:r>
    </w:p>
    <w:p w14:paraId="5BBC2E78" w14:textId="77777777" w:rsidR="005343C3" w:rsidRPr="005343C3" w:rsidRDefault="005343C3" w:rsidP="005343C3">
      <w:pPr>
        <w:pStyle w:val="has-text-align-center"/>
        <w:jc w:val="both"/>
        <w:rPr>
          <w:rFonts w:ascii="Gadugi" w:hAnsi="Gadugi"/>
          <w:sz w:val="22"/>
          <w:szCs w:val="22"/>
        </w:rPr>
      </w:pPr>
      <w:r w:rsidRPr="005343C3">
        <w:rPr>
          <w:rStyle w:val="Enfasicorsivo"/>
          <w:rFonts w:ascii="Gadugi" w:hAnsi="Gadugi"/>
          <w:b/>
          <w:bCs/>
          <w:sz w:val="22"/>
          <w:szCs w:val="22"/>
        </w:rPr>
        <w:t>Oppure</w:t>
      </w:r>
    </w:p>
    <w:p w14:paraId="5D4F89A2" w14:textId="30280C9C" w:rsidR="005343C3" w:rsidRPr="005343C3" w:rsidRDefault="005343C3" w:rsidP="005343C3">
      <w:pPr>
        <w:pStyle w:val="NormaleWeb"/>
        <w:jc w:val="both"/>
        <w:rPr>
          <w:rFonts w:ascii="Gadugi" w:hAnsi="Gadugi"/>
          <w:sz w:val="22"/>
          <w:szCs w:val="22"/>
        </w:rPr>
      </w:pPr>
      <w:r w:rsidRPr="005343C3">
        <w:rPr>
          <w:rFonts w:ascii="Segoe UI Symbol" w:hAnsi="Segoe UI Symbol" w:cs="Segoe UI Symbol"/>
          <w:sz w:val="22"/>
          <w:szCs w:val="22"/>
        </w:rPr>
        <w:t>☐</w:t>
      </w:r>
      <w:r w:rsidRPr="005343C3">
        <w:rPr>
          <w:rFonts w:ascii="Gadugi" w:hAnsi="Gadugi"/>
          <w:sz w:val="22"/>
          <w:szCs w:val="22"/>
        </w:rPr>
        <w:t xml:space="preserve"> CHE il Contratto Nazionale applicato ai propri dipendenti è il seguente   ________________________ e che lo stesso, in quanto equivalente, assicura le medesime tutele economiche e normative ai lavoratori di quello indicato dalla stazione appaltante, esprimendosi sin da ora la disponibilità ad ogni verifica in tal senso, secondo quanto stabilito dal</w:t>
      </w:r>
      <w:r w:rsidR="009A0362">
        <w:rPr>
          <w:rFonts w:ascii="Gadugi" w:hAnsi="Gadugi"/>
          <w:sz w:val="22"/>
          <w:szCs w:val="22"/>
        </w:rPr>
        <w:t>l’art. 11 del</w:t>
      </w:r>
      <w:r w:rsidRPr="005343C3">
        <w:rPr>
          <w:rFonts w:ascii="Gadugi" w:hAnsi="Gadugi"/>
          <w:sz w:val="22"/>
          <w:szCs w:val="22"/>
        </w:rPr>
        <w:t xml:space="preserve"> </w:t>
      </w:r>
      <w:proofErr w:type="spellStart"/>
      <w:r w:rsidRPr="005343C3">
        <w:rPr>
          <w:rFonts w:ascii="Gadugi" w:hAnsi="Gadugi"/>
          <w:sz w:val="22"/>
          <w:szCs w:val="22"/>
        </w:rPr>
        <w:t>D.</w:t>
      </w:r>
      <w:r w:rsidR="00D17B77">
        <w:rPr>
          <w:rFonts w:ascii="Gadugi" w:hAnsi="Gadugi"/>
          <w:sz w:val="22"/>
          <w:szCs w:val="22"/>
        </w:rPr>
        <w:t>Lgs.</w:t>
      </w:r>
      <w:proofErr w:type="spellEnd"/>
      <w:r w:rsidR="00D17B77">
        <w:rPr>
          <w:rFonts w:ascii="Gadugi" w:hAnsi="Gadugi"/>
          <w:sz w:val="22"/>
          <w:szCs w:val="22"/>
        </w:rPr>
        <w:t xml:space="preserve"> </w:t>
      </w:r>
      <w:r w:rsidRPr="005343C3">
        <w:rPr>
          <w:rFonts w:ascii="Gadugi" w:hAnsi="Gadugi"/>
          <w:sz w:val="22"/>
          <w:szCs w:val="22"/>
        </w:rPr>
        <w:t>36/2023;</w:t>
      </w:r>
    </w:p>
    <w:p w14:paraId="4F5FF619" w14:textId="77777777" w:rsidR="005343C3" w:rsidRPr="005343C3" w:rsidRDefault="005343C3" w:rsidP="005343C3">
      <w:pPr>
        <w:pStyle w:val="NormaleWeb"/>
        <w:jc w:val="both"/>
        <w:rPr>
          <w:rFonts w:ascii="Gadugi" w:hAnsi="Gadugi"/>
          <w:sz w:val="22"/>
          <w:szCs w:val="22"/>
        </w:rPr>
      </w:pPr>
      <w:r w:rsidRPr="005343C3">
        <w:rPr>
          <w:rFonts w:ascii="Gadugi" w:hAnsi="Gadugi"/>
          <w:sz w:val="22"/>
          <w:szCs w:val="22"/>
        </w:rPr>
        <w:t xml:space="preserve">DI AUTORIZZARE, ai sensi del decreto legislativo 30 giugno 2003, n. 196 e </w:t>
      </w:r>
      <w:proofErr w:type="spellStart"/>
      <w:r w:rsidRPr="005343C3">
        <w:rPr>
          <w:rFonts w:ascii="Gadugi" w:hAnsi="Gadugi"/>
          <w:sz w:val="22"/>
          <w:szCs w:val="22"/>
        </w:rPr>
        <w:t>ss.mm.ii</w:t>
      </w:r>
      <w:proofErr w:type="spellEnd"/>
      <w:r w:rsidRPr="005343C3">
        <w:rPr>
          <w:rFonts w:ascii="Gadugi" w:hAnsi="Gadugi"/>
          <w:sz w:val="22"/>
          <w:szCs w:val="22"/>
        </w:rPr>
        <w:t>. e del Regolamento UE 2016/679, l’utilizzazione dei dati di cui alla presente dichiarazione, compresi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2F710CA7" w14:textId="77777777" w:rsidR="007746EC" w:rsidRPr="005343C3" w:rsidRDefault="007746EC" w:rsidP="00D17B77">
      <w:pPr>
        <w:spacing w:after="0" w:line="0" w:lineRule="atLeast"/>
        <w:jc w:val="center"/>
        <w:rPr>
          <w:rFonts w:ascii="Gadugi" w:hAnsi="Gadugi" w:cs="Calibri"/>
        </w:rPr>
      </w:pPr>
      <w:r w:rsidRPr="005343C3">
        <w:rPr>
          <w:rFonts w:ascii="Gadugi" w:hAnsi="Gadugi" w:cs="Calibri"/>
        </w:rPr>
        <w:t>*****************</w:t>
      </w:r>
    </w:p>
    <w:p w14:paraId="1EFF27E7" w14:textId="77777777" w:rsidR="007746EC" w:rsidRPr="005343C3" w:rsidRDefault="007746EC" w:rsidP="005343C3">
      <w:pPr>
        <w:spacing w:after="0" w:line="0" w:lineRule="atLeast"/>
        <w:jc w:val="both"/>
        <w:rPr>
          <w:rFonts w:ascii="Gadugi" w:hAnsi="Gadugi" w:cs="Calibri"/>
        </w:rPr>
      </w:pPr>
      <w:r w:rsidRPr="005343C3">
        <w:rPr>
          <w:rFonts w:ascii="Gadugi" w:hAnsi="Gadugi" w:cs="Calibri"/>
        </w:rPr>
        <w:t>Data, _____________</w:t>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p>
    <w:p w14:paraId="3DAA9C77" w14:textId="77777777" w:rsidR="007746EC" w:rsidRDefault="007746EC" w:rsidP="005343C3">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t>(*)</w:t>
      </w:r>
      <w:r w:rsidR="00D17B77">
        <w:rPr>
          <w:rFonts w:ascii="Gadugi" w:hAnsi="Gadugi" w:cs="Calibri"/>
        </w:rPr>
        <w:t xml:space="preserve"> Il t</w:t>
      </w:r>
      <w:r w:rsidRPr="005343C3">
        <w:rPr>
          <w:rFonts w:ascii="Gadugi" w:hAnsi="Gadugi" w:cs="Calibri"/>
        </w:rPr>
        <w:t>itolare, rappresentante legale, procuratore, ecc.</w:t>
      </w:r>
    </w:p>
    <w:p w14:paraId="55414903" w14:textId="77777777" w:rsidR="00D17B77" w:rsidRDefault="00D17B77" w:rsidP="005343C3">
      <w:pPr>
        <w:spacing w:after="0" w:line="0" w:lineRule="atLeast"/>
        <w:jc w:val="both"/>
        <w:rPr>
          <w:rFonts w:ascii="Gadugi" w:hAnsi="Gadugi" w:cs="Calibri"/>
        </w:rPr>
      </w:pPr>
    </w:p>
    <w:p w14:paraId="449AD261" w14:textId="77777777" w:rsidR="00D17B77" w:rsidRDefault="00D17B77" w:rsidP="00D17B77">
      <w:pPr>
        <w:spacing w:after="0" w:line="0" w:lineRule="atLeast"/>
        <w:jc w:val="both"/>
        <w:rPr>
          <w:rFonts w:ascii="Gadugi" w:hAnsi="Gadugi" w:cs="Calibri"/>
        </w:rPr>
      </w:pP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Pr="005343C3">
        <w:rPr>
          <w:rFonts w:ascii="Gadugi" w:hAnsi="Gadugi" w:cs="Calibri"/>
        </w:rPr>
        <w:tab/>
      </w:r>
      <w:r w:rsidR="00806844">
        <w:rPr>
          <w:rFonts w:ascii="Gadugi" w:hAnsi="Gadugi" w:cs="Calibri"/>
        </w:rPr>
        <w:t>_____</w:t>
      </w:r>
      <w:r w:rsidRPr="005343C3">
        <w:rPr>
          <w:rFonts w:ascii="Gadugi" w:hAnsi="Gadugi" w:cs="Calibri"/>
        </w:rPr>
        <w:t>_______________________</w:t>
      </w:r>
      <w:r>
        <w:rPr>
          <w:rFonts w:ascii="Gadugi" w:hAnsi="Gadugi" w:cs="Calibri"/>
        </w:rPr>
        <w:t>_______________</w:t>
      </w:r>
    </w:p>
    <w:p w14:paraId="0285A85C" w14:textId="77777777" w:rsidR="00D17B77" w:rsidRPr="005343C3" w:rsidRDefault="00D17B77" w:rsidP="005343C3">
      <w:pPr>
        <w:spacing w:after="0" w:line="0" w:lineRule="atLeast"/>
        <w:jc w:val="both"/>
        <w:rPr>
          <w:rFonts w:ascii="Gadugi" w:hAnsi="Gadugi" w:cs="Calibri"/>
        </w:rPr>
      </w:pPr>
    </w:p>
    <w:p w14:paraId="5C989215" w14:textId="77777777" w:rsidR="00D17B77" w:rsidRPr="005343C3" w:rsidRDefault="00806844" w:rsidP="00D17B77">
      <w:pPr>
        <w:spacing w:after="0" w:line="0" w:lineRule="atLeast"/>
        <w:ind w:left="4248" w:firstLine="708"/>
        <w:jc w:val="both"/>
        <w:rPr>
          <w:rFonts w:ascii="Gadugi" w:hAnsi="Gadugi" w:cs="Calibri"/>
        </w:rPr>
      </w:pPr>
      <w:r>
        <w:rPr>
          <w:rFonts w:ascii="Gadugi" w:hAnsi="Gadugi" w:cs="Calibri"/>
          <w:i/>
        </w:rPr>
        <w:t xml:space="preserve">              </w:t>
      </w:r>
      <w:r w:rsidR="00D17B77" w:rsidRPr="00D17B77">
        <w:rPr>
          <w:rFonts w:ascii="Gadugi" w:hAnsi="Gadugi" w:cs="Calibri"/>
          <w:i/>
        </w:rPr>
        <w:t>(firmato digitalmente</w:t>
      </w:r>
      <w:r w:rsidR="00D17B77">
        <w:rPr>
          <w:rFonts w:ascii="Gadugi" w:hAnsi="Gadugi" w:cs="Calibri"/>
        </w:rPr>
        <w:t>)</w:t>
      </w:r>
    </w:p>
    <w:p w14:paraId="64292677" w14:textId="77777777" w:rsidR="007746EC" w:rsidRPr="005343C3" w:rsidRDefault="007746EC" w:rsidP="005343C3">
      <w:pPr>
        <w:spacing w:after="0" w:line="0" w:lineRule="atLeast"/>
        <w:jc w:val="both"/>
        <w:rPr>
          <w:rFonts w:ascii="Gadugi" w:hAnsi="Gadugi" w:cs="Calibri"/>
        </w:rPr>
      </w:pPr>
    </w:p>
    <w:p w14:paraId="19B59739" w14:textId="77777777" w:rsidR="008C7092" w:rsidRPr="005343C3" w:rsidRDefault="008C7092" w:rsidP="005343C3">
      <w:pPr>
        <w:autoSpaceDE w:val="0"/>
        <w:autoSpaceDN w:val="0"/>
        <w:adjustRightInd w:val="0"/>
        <w:spacing w:after="0" w:line="240" w:lineRule="auto"/>
        <w:jc w:val="both"/>
        <w:rPr>
          <w:rFonts w:ascii="Gadugi" w:hAnsi="Gadugi" w:cs="Calibri"/>
          <w:lang w:eastAsia="it-IT"/>
        </w:rPr>
      </w:pPr>
    </w:p>
    <w:p w14:paraId="6677201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La dichiarazione è sottoscritta digitalmente: </w:t>
      </w:r>
    </w:p>
    <w:p w14:paraId="031665DA"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dal legale rappresentante dell’operatore economico; </w:t>
      </w:r>
    </w:p>
    <w:p w14:paraId="0D4E13B8"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raggruppamenti temporanei, ATS, consorzi ordinari, GEIE, costituiti o da costituirsi, dal legale rappresentante di tutti gli operatori economici che partecipano alla procedura; </w:t>
      </w:r>
    </w:p>
    <w:p w14:paraId="0757442E"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aggregazioni di imprese di rete, dal legale rappresentante di ognuna delle imprese retiste, se l’intera rete partecipa, ovvero dall’organo comune e dalle singole imprese retiste indicate; </w:t>
      </w:r>
    </w:p>
    <w:p w14:paraId="39DF4403" w14:textId="77777777" w:rsidR="008C7092" w:rsidRPr="005343C3" w:rsidRDefault="008C7092" w:rsidP="005343C3">
      <w:pPr>
        <w:spacing w:after="0" w:line="0" w:lineRule="atLeast"/>
        <w:jc w:val="both"/>
        <w:rPr>
          <w:rFonts w:ascii="Gadugi" w:hAnsi="Gadugi" w:cs="Calibri"/>
        </w:rPr>
      </w:pPr>
      <w:r w:rsidRPr="005343C3">
        <w:rPr>
          <w:rFonts w:ascii="Gadugi" w:hAnsi="Gadugi" w:cs="Calibri"/>
        </w:rPr>
        <w:t xml:space="preserve">- nel caso di consorzi cooperativi, di consorzi artigiani e di consorzi stabili, dal legale rappresentante del consorzio e dei consorziati per conto dei quali il consorzio concorre. </w:t>
      </w:r>
    </w:p>
    <w:p w14:paraId="4540F139" w14:textId="77777777" w:rsidR="008C7092" w:rsidRPr="005343C3" w:rsidRDefault="008C7092" w:rsidP="005343C3">
      <w:pPr>
        <w:spacing w:after="0" w:line="0" w:lineRule="atLeast"/>
        <w:jc w:val="both"/>
        <w:rPr>
          <w:rFonts w:ascii="Gadugi" w:hAnsi="Gadugi" w:cs="Calibri"/>
        </w:rPr>
      </w:pPr>
    </w:p>
    <w:p w14:paraId="6772EB40" w14:textId="77777777" w:rsidR="007746EC" w:rsidRPr="005343C3" w:rsidRDefault="007746EC" w:rsidP="005343C3">
      <w:pPr>
        <w:spacing w:after="0" w:line="0" w:lineRule="atLeast"/>
        <w:jc w:val="both"/>
        <w:rPr>
          <w:rFonts w:ascii="Gadugi" w:hAnsi="Gadugi" w:cs="Calibri"/>
          <w:b/>
          <w:bCs/>
        </w:rPr>
      </w:pPr>
      <w:r w:rsidRPr="005343C3">
        <w:rPr>
          <w:rFonts w:ascii="Gadugi" w:hAnsi="Gadugi" w:cs="Calibri"/>
          <w:b/>
          <w:bCs/>
        </w:rPr>
        <w:t>ALLEGA COPIA FOTOSTATICA DEL DOCUMENTO DI RICONOSCIMENTO</w:t>
      </w:r>
    </w:p>
    <w:sectPr w:rsidR="007746EC" w:rsidRPr="005343C3" w:rsidSect="009B29B1">
      <w:headerReference w:type="default" r:id="rId8"/>
      <w:footerReference w:type="default" r:id="rId9"/>
      <w:headerReference w:type="first" r:id="rId10"/>
      <w:footerReference w:type="first" r:id="rId11"/>
      <w:pgSz w:w="11906" w:h="16838"/>
      <w:pgMar w:top="1417" w:right="1133"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253F6" w14:textId="77777777" w:rsidR="008210F5" w:rsidRDefault="008210F5" w:rsidP="001C42B8">
      <w:pPr>
        <w:spacing w:after="0" w:line="240" w:lineRule="auto"/>
      </w:pPr>
      <w:r>
        <w:separator/>
      </w:r>
    </w:p>
  </w:endnote>
  <w:endnote w:type="continuationSeparator" w:id="0">
    <w:p w14:paraId="7FF3D5C2" w14:textId="77777777" w:rsidR="008210F5" w:rsidRDefault="008210F5" w:rsidP="001C42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auto"/>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0B1F0" w14:textId="741CBD7F" w:rsidR="007746EC" w:rsidRDefault="007746EC" w:rsidP="001C42B8">
    <w:pPr>
      <w:pStyle w:val="Pidipagina"/>
      <w:jc w:val="center"/>
    </w:pPr>
    <w:r w:rsidRPr="009536AF">
      <w:rPr>
        <w:rStyle w:val="Numeropagina"/>
        <w:rFonts w:ascii="Garamond" w:hAnsi="Garamond"/>
        <w:color w:val="1F497D"/>
        <w:sz w:val="20"/>
      </w:rPr>
      <w:t xml:space="preserve">– </w:t>
    </w:r>
    <w:r w:rsidR="0074589F">
      <w:rPr>
        <w:noProof/>
      </w:rPr>
      <w:fldChar w:fldCharType="begin"/>
    </w:r>
    <w:r w:rsidR="0074589F">
      <w:rPr>
        <w:noProof/>
      </w:rPr>
      <w:instrText xml:space="preserve"> PAGE   \* MERGEFORMAT </w:instrText>
    </w:r>
    <w:r w:rsidR="0074589F">
      <w:rPr>
        <w:noProof/>
      </w:rPr>
      <w:fldChar w:fldCharType="separate"/>
    </w:r>
    <w:r w:rsidR="00F779A0">
      <w:rPr>
        <w:noProof/>
      </w:rPr>
      <w:t>5</w:t>
    </w:r>
    <w:r w:rsidR="0074589F">
      <w:rPr>
        <w:noProof/>
      </w:rPr>
      <w:fldChar w:fldCharType="end"/>
    </w:r>
    <w:r w:rsidRPr="009536AF">
      <w:rPr>
        <w:rStyle w:val="Numeropagina"/>
        <w:color w:val="1F497D"/>
        <w:sz w:val="20"/>
      </w:rPr>
      <w:t xml:space="preserve"> </w:t>
    </w:r>
    <w:r w:rsidRPr="009536AF">
      <w:rPr>
        <w:rStyle w:val="Numeropagina"/>
        <w:rFonts w:ascii="Garamond" w:hAnsi="Garamond"/>
        <w:color w:val="1F497D"/>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76A63" w14:textId="77777777" w:rsidR="007746EC" w:rsidRDefault="007746EC" w:rsidP="00F047C8">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0096E" w14:textId="77777777" w:rsidR="008210F5" w:rsidRDefault="008210F5" w:rsidP="001C42B8">
      <w:pPr>
        <w:spacing w:after="0" w:line="240" w:lineRule="auto"/>
      </w:pPr>
      <w:r>
        <w:separator/>
      </w:r>
    </w:p>
  </w:footnote>
  <w:footnote w:type="continuationSeparator" w:id="0">
    <w:p w14:paraId="6669B411" w14:textId="77777777" w:rsidR="008210F5" w:rsidRDefault="008210F5" w:rsidP="001C42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4E19" w14:textId="7AA08A21" w:rsidR="007746EC" w:rsidRDefault="007A5A4F" w:rsidP="001C42B8">
    <w:pPr>
      <w:pStyle w:val="Intestazione"/>
      <w:jc w:val="right"/>
    </w:pPr>
    <w:r>
      <w:rPr>
        <w:rFonts w:ascii="Cambria" w:hAnsi="Cambria"/>
        <w:noProof/>
      </w:rPr>
      <w:drawing>
        <wp:inline distT="0" distB="0" distL="0" distR="0" wp14:anchorId="7BDFFAA3" wp14:editId="5A9F39B9">
          <wp:extent cx="1267460" cy="84645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B0F6EA" w14:textId="7A55F74E" w:rsidR="00EB2D4E" w:rsidRPr="00C47152" w:rsidRDefault="007A5A4F" w:rsidP="00EB2D4E">
    <w:pPr>
      <w:pStyle w:val="Pidipagina"/>
      <w:ind w:firstLine="5103"/>
      <w:jc w:val="center"/>
      <w:rPr>
        <w:rFonts w:ascii="Gadugi" w:hAnsi="Gadugi"/>
        <w:noProof/>
        <w:sz w:val="20"/>
      </w:rPr>
    </w:pPr>
    <w:r>
      <w:rPr>
        <w:rFonts w:ascii="Cambria" w:hAnsi="Cambria"/>
        <w:noProof/>
      </w:rPr>
      <w:drawing>
        <wp:inline distT="0" distB="0" distL="0" distR="0" wp14:anchorId="4EFD5DFA" wp14:editId="690B165C">
          <wp:extent cx="1267460" cy="846455"/>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846455"/>
                  </a:xfrm>
                  <a:prstGeom prst="rect">
                    <a:avLst/>
                  </a:prstGeom>
                  <a:noFill/>
                </pic:spPr>
              </pic:pic>
            </a:graphicData>
          </a:graphic>
        </wp:inline>
      </w:drawing>
    </w:r>
  </w:p>
  <w:p w14:paraId="294EDAC5" w14:textId="77777777" w:rsidR="00EB2D4E" w:rsidRDefault="00EB2D4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8153F"/>
    <w:multiLevelType w:val="hybridMultilevel"/>
    <w:tmpl w:val="AA309532"/>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465E1F"/>
    <w:multiLevelType w:val="hybridMultilevel"/>
    <w:tmpl w:val="1324C9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A3D6CB9"/>
    <w:multiLevelType w:val="multilevel"/>
    <w:tmpl w:val="08B8CC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0E7F4344"/>
    <w:multiLevelType w:val="hybridMultilevel"/>
    <w:tmpl w:val="75689674"/>
    <w:lvl w:ilvl="0" w:tplc="F0F2309E">
      <w:start w:val="1"/>
      <w:numFmt w:val="bullet"/>
      <w:lvlText w:val="-"/>
      <w:lvlJc w:val="left"/>
      <w:pPr>
        <w:ind w:left="1057" w:hanging="360"/>
      </w:pPr>
      <w:rPr>
        <w:rFonts w:ascii="Garamond" w:eastAsia="Times New Roman" w:hAnsi="Garamond" w:hint="default"/>
      </w:rPr>
    </w:lvl>
    <w:lvl w:ilvl="1" w:tplc="7F4ADD70">
      <w:start w:val="3"/>
      <w:numFmt w:val="bullet"/>
      <w:lvlText w:val="·"/>
      <w:lvlJc w:val="left"/>
      <w:pPr>
        <w:ind w:left="1777" w:hanging="360"/>
      </w:pPr>
      <w:rPr>
        <w:rFonts w:ascii="Garamond" w:eastAsia="Times New Roman" w:hAnsi="Garamond" w:hint="default"/>
      </w:rPr>
    </w:lvl>
    <w:lvl w:ilvl="2" w:tplc="04100005" w:tentative="1">
      <w:start w:val="1"/>
      <w:numFmt w:val="bullet"/>
      <w:lvlText w:val=""/>
      <w:lvlJc w:val="left"/>
      <w:pPr>
        <w:ind w:left="2497" w:hanging="360"/>
      </w:pPr>
      <w:rPr>
        <w:rFonts w:ascii="Wingdings" w:hAnsi="Wingdings" w:hint="default"/>
      </w:rPr>
    </w:lvl>
    <w:lvl w:ilvl="3" w:tplc="04100001" w:tentative="1">
      <w:start w:val="1"/>
      <w:numFmt w:val="bullet"/>
      <w:lvlText w:val=""/>
      <w:lvlJc w:val="left"/>
      <w:pPr>
        <w:ind w:left="3217" w:hanging="360"/>
      </w:pPr>
      <w:rPr>
        <w:rFonts w:ascii="Symbol" w:hAnsi="Symbol" w:hint="default"/>
      </w:rPr>
    </w:lvl>
    <w:lvl w:ilvl="4" w:tplc="04100003" w:tentative="1">
      <w:start w:val="1"/>
      <w:numFmt w:val="bullet"/>
      <w:lvlText w:val="o"/>
      <w:lvlJc w:val="left"/>
      <w:pPr>
        <w:ind w:left="3937" w:hanging="360"/>
      </w:pPr>
      <w:rPr>
        <w:rFonts w:ascii="Courier New" w:hAnsi="Courier New" w:hint="default"/>
      </w:rPr>
    </w:lvl>
    <w:lvl w:ilvl="5" w:tplc="04100005" w:tentative="1">
      <w:start w:val="1"/>
      <w:numFmt w:val="bullet"/>
      <w:lvlText w:val=""/>
      <w:lvlJc w:val="left"/>
      <w:pPr>
        <w:ind w:left="4657" w:hanging="360"/>
      </w:pPr>
      <w:rPr>
        <w:rFonts w:ascii="Wingdings" w:hAnsi="Wingdings" w:hint="default"/>
      </w:rPr>
    </w:lvl>
    <w:lvl w:ilvl="6" w:tplc="04100001" w:tentative="1">
      <w:start w:val="1"/>
      <w:numFmt w:val="bullet"/>
      <w:lvlText w:val=""/>
      <w:lvlJc w:val="left"/>
      <w:pPr>
        <w:ind w:left="5377" w:hanging="360"/>
      </w:pPr>
      <w:rPr>
        <w:rFonts w:ascii="Symbol" w:hAnsi="Symbol" w:hint="default"/>
      </w:rPr>
    </w:lvl>
    <w:lvl w:ilvl="7" w:tplc="04100003" w:tentative="1">
      <w:start w:val="1"/>
      <w:numFmt w:val="bullet"/>
      <w:lvlText w:val="o"/>
      <w:lvlJc w:val="left"/>
      <w:pPr>
        <w:ind w:left="6097" w:hanging="360"/>
      </w:pPr>
      <w:rPr>
        <w:rFonts w:ascii="Courier New" w:hAnsi="Courier New" w:hint="default"/>
      </w:rPr>
    </w:lvl>
    <w:lvl w:ilvl="8" w:tplc="04100005" w:tentative="1">
      <w:start w:val="1"/>
      <w:numFmt w:val="bullet"/>
      <w:lvlText w:val=""/>
      <w:lvlJc w:val="left"/>
      <w:pPr>
        <w:ind w:left="6817" w:hanging="360"/>
      </w:pPr>
      <w:rPr>
        <w:rFonts w:ascii="Wingdings" w:hAnsi="Wingdings" w:hint="default"/>
      </w:rPr>
    </w:lvl>
  </w:abstractNum>
  <w:abstractNum w:abstractNumId="4" w15:restartNumberingAfterBreak="0">
    <w:nsid w:val="0FED3278"/>
    <w:multiLevelType w:val="multilevel"/>
    <w:tmpl w:val="DD464B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FD75C1"/>
    <w:multiLevelType w:val="hybridMultilevel"/>
    <w:tmpl w:val="77E27D8C"/>
    <w:lvl w:ilvl="0" w:tplc="06EE192A">
      <w:start w:val="1"/>
      <w:numFmt w:val="lowerLetter"/>
      <w:lvlText w:val="%1)"/>
      <w:lvlJc w:val="left"/>
      <w:pPr>
        <w:tabs>
          <w:tab w:val="num" w:pos="1080"/>
        </w:tabs>
        <w:ind w:left="1080" w:hanging="360"/>
      </w:pPr>
      <w:rPr>
        <w:rFonts w:cs="Times New Roman" w:hint="default"/>
      </w:rPr>
    </w:lvl>
    <w:lvl w:ilvl="1" w:tplc="D6C02492">
      <w:start w:val="1"/>
      <w:numFmt w:val="lowerLetter"/>
      <w:lvlText w:val="%2)"/>
      <w:lvlJc w:val="left"/>
      <w:pPr>
        <w:tabs>
          <w:tab w:val="num" w:pos="1440"/>
        </w:tabs>
        <w:ind w:left="1440" w:hanging="360"/>
      </w:pPr>
      <w:rPr>
        <w:rFonts w:cs="Times New Roman" w:hint="default"/>
      </w:rPr>
    </w:lvl>
    <w:lvl w:ilvl="2" w:tplc="0410001B">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74312B"/>
    <w:multiLevelType w:val="hybridMultilevel"/>
    <w:tmpl w:val="B86A4104"/>
    <w:lvl w:ilvl="0" w:tplc="47725EC2">
      <w:numFmt w:val="bullet"/>
      <w:lvlText w:val="-"/>
      <w:lvlJc w:val="left"/>
      <w:pPr>
        <w:ind w:left="420" w:hanging="360"/>
      </w:pPr>
      <w:rPr>
        <w:rFonts w:ascii="Calibri" w:eastAsia="Times New Roman" w:hAnsi="Calibri" w:cs="Calibri"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7" w15:restartNumberingAfterBreak="0">
    <w:nsid w:val="1E845A4E"/>
    <w:multiLevelType w:val="hybridMultilevel"/>
    <w:tmpl w:val="708649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1F726A2"/>
    <w:multiLevelType w:val="hybridMultilevel"/>
    <w:tmpl w:val="7AD0E89C"/>
    <w:lvl w:ilvl="0" w:tplc="F0F2309E">
      <w:start w:val="1"/>
      <w:numFmt w:val="bullet"/>
      <w:lvlText w:val="-"/>
      <w:lvlJc w:val="left"/>
      <w:pPr>
        <w:ind w:left="1418" w:hanging="360"/>
      </w:pPr>
      <w:rPr>
        <w:rFonts w:ascii="Garamond" w:eastAsia="Times New Roman" w:hAnsi="Garamond" w:hint="default"/>
      </w:rPr>
    </w:lvl>
    <w:lvl w:ilvl="1" w:tplc="04100003" w:tentative="1">
      <w:start w:val="1"/>
      <w:numFmt w:val="bullet"/>
      <w:lvlText w:val="o"/>
      <w:lvlJc w:val="left"/>
      <w:pPr>
        <w:ind w:left="2138" w:hanging="360"/>
      </w:pPr>
      <w:rPr>
        <w:rFonts w:ascii="Courier New" w:hAnsi="Courier New" w:hint="default"/>
      </w:rPr>
    </w:lvl>
    <w:lvl w:ilvl="2" w:tplc="04100005" w:tentative="1">
      <w:start w:val="1"/>
      <w:numFmt w:val="bullet"/>
      <w:lvlText w:val=""/>
      <w:lvlJc w:val="left"/>
      <w:pPr>
        <w:ind w:left="2858" w:hanging="360"/>
      </w:pPr>
      <w:rPr>
        <w:rFonts w:ascii="Wingdings" w:hAnsi="Wingdings" w:hint="default"/>
      </w:rPr>
    </w:lvl>
    <w:lvl w:ilvl="3" w:tplc="04100001" w:tentative="1">
      <w:start w:val="1"/>
      <w:numFmt w:val="bullet"/>
      <w:lvlText w:val=""/>
      <w:lvlJc w:val="left"/>
      <w:pPr>
        <w:ind w:left="3578" w:hanging="360"/>
      </w:pPr>
      <w:rPr>
        <w:rFonts w:ascii="Symbol" w:hAnsi="Symbol" w:hint="default"/>
      </w:rPr>
    </w:lvl>
    <w:lvl w:ilvl="4" w:tplc="04100003" w:tentative="1">
      <w:start w:val="1"/>
      <w:numFmt w:val="bullet"/>
      <w:lvlText w:val="o"/>
      <w:lvlJc w:val="left"/>
      <w:pPr>
        <w:ind w:left="4298" w:hanging="360"/>
      </w:pPr>
      <w:rPr>
        <w:rFonts w:ascii="Courier New" w:hAnsi="Courier New" w:hint="default"/>
      </w:rPr>
    </w:lvl>
    <w:lvl w:ilvl="5" w:tplc="04100005" w:tentative="1">
      <w:start w:val="1"/>
      <w:numFmt w:val="bullet"/>
      <w:lvlText w:val=""/>
      <w:lvlJc w:val="left"/>
      <w:pPr>
        <w:ind w:left="5018" w:hanging="360"/>
      </w:pPr>
      <w:rPr>
        <w:rFonts w:ascii="Wingdings" w:hAnsi="Wingdings" w:hint="default"/>
      </w:rPr>
    </w:lvl>
    <w:lvl w:ilvl="6" w:tplc="04100001" w:tentative="1">
      <w:start w:val="1"/>
      <w:numFmt w:val="bullet"/>
      <w:lvlText w:val=""/>
      <w:lvlJc w:val="left"/>
      <w:pPr>
        <w:ind w:left="5738" w:hanging="360"/>
      </w:pPr>
      <w:rPr>
        <w:rFonts w:ascii="Symbol" w:hAnsi="Symbol" w:hint="default"/>
      </w:rPr>
    </w:lvl>
    <w:lvl w:ilvl="7" w:tplc="04100003" w:tentative="1">
      <w:start w:val="1"/>
      <w:numFmt w:val="bullet"/>
      <w:lvlText w:val="o"/>
      <w:lvlJc w:val="left"/>
      <w:pPr>
        <w:ind w:left="6458" w:hanging="360"/>
      </w:pPr>
      <w:rPr>
        <w:rFonts w:ascii="Courier New" w:hAnsi="Courier New" w:hint="default"/>
      </w:rPr>
    </w:lvl>
    <w:lvl w:ilvl="8" w:tplc="04100005" w:tentative="1">
      <w:start w:val="1"/>
      <w:numFmt w:val="bullet"/>
      <w:lvlText w:val=""/>
      <w:lvlJc w:val="left"/>
      <w:pPr>
        <w:ind w:left="7178" w:hanging="360"/>
      </w:pPr>
      <w:rPr>
        <w:rFonts w:ascii="Wingdings" w:hAnsi="Wingdings" w:hint="default"/>
      </w:rPr>
    </w:lvl>
  </w:abstractNum>
  <w:abstractNum w:abstractNumId="9" w15:restartNumberingAfterBreak="0">
    <w:nsid w:val="21FA24F2"/>
    <w:multiLevelType w:val="hybridMultilevel"/>
    <w:tmpl w:val="2DD0E2A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 w15:restartNumberingAfterBreak="0">
    <w:nsid w:val="2FAF0DCF"/>
    <w:multiLevelType w:val="hybridMultilevel"/>
    <w:tmpl w:val="F83E2D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11B09B2"/>
    <w:multiLevelType w:val="hybridMultilevel"/>
    <w:tmpl w:val="4274BCEA"/>
    <w:lvl w:ilvl="0" w:tplc="13F4E16A">
      <w:start w:val="1"/>
      <w:numFmt w:val="decimal"/>
      <w:lvlText w:val="%1."/>
      <w:lvlJc w:val="left"/>
      <w:pPr>
        <w:ind w:left="1068" w:hanging="360"/>
      </w:pPr>
      <w:rPr>
        <w:rFonts w:cs="Times New Roman" w:hint="default"/>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2" w15:restartNumberingAfterBreak="0">
    <w:nsid w:val="3BA327F1"/>
    <w:multiLevelType w:val="multilevel"/>
    <w:tmpl w:val="0070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8262E48"/>
    <w:multiLevelType w:val="hybridMultilevel"/>
    <w:tmpl w:val="E9341EA4"/>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4B9D00E9"/>
    <w:multiLevelType w:val="hybridMultilevel"/>
    <w:tmpl w:val="172091B4"/>
    <w:lvl w:ilvl="0" w:tplc="04100003">
      <w:start w:val="1"/>
      <w:numFmt w:val="bullet"/>
      <w:lvlText w:val="o"/>
      <w:lvlJc w:val="left"/>
      <w:pPr>
        <w:ind w:left="1428" w:hanging="360"/>
      </w:pPr>
      <w:rPr>
        <w:rFonts w:ascii="Courier New" w:hAnsi="Courier New" w:hint="default"/>
      </w:rPr>
    </w:lvl>
    <w:lvl w:ilvl="1" w:tplc="04100003" w:tentative="1">
      <w:start w:val="1"/>
      <w:numFmt w:val="bullet"/>
      <w:lvlText w:val="o"/>
      <w:lvlJc w:val="left"/>
      <w:pPr>
        <w:ind w:left="2148" w:hanging="360"/>
      </w:pPr>
      <w:rPr>
        <w:rFonts w:ascii="Courier New" w:hAnsi="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5" w15:restartNumberingAfterBreak="0">
    <w:nsid w:val="4C36709D"/>
    <w:multiLevelType w:val="hybridMultilevel"/>
    <w:tmpl w:val="7286E752"/>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6" w15:restartNumberingAfterBreak="0">
    <w:nsid w:val="509C366C"/>
    <w:multiLevelType w:val="hybridMultilevel"/>
    <w:tmpl w:val="6798B970"/>
    <w:lvl w:ilvl="0" w:tplc="B7ACF522">
      <w:start w:val="1"/>
      <w:numFmt w:val="lowerLetter"/>
      <w:lvlText w:val="%1)"/>
      <w:lvlJc w:val="left"/>
      <w:pPr>
        <w:ind w:left="1077" w:hanging="360"/>
      </w:pPr>
      <w:rPr>
        <w:rFonts w:cs="Times New Roman"/>
        <w:b w:val="0"/>
      </w:rPr>
    </w:lvl>
    <w:lvl w:ilvl="1" w:tplc="F0F2309E">
      <w:start w:val="1"/>
      <w:numFmt w:val="bullet"/>
      <w:lvlText w:val="-"/>
      <w:lvlJc w:val="left"/>
      <w:pPr>
        <w:ind w:left="1797" w:hanging="360"/>
      </w:pPr>
      <w:rPr>
        <w:rFonts w:ascii="Garamond" w:eastAsia="Times New Roman" w:hAnsi="Garamond" w:hint="default"/>
      </w:rPr>
    </w:lvl>
    <w:lvl w:ilvl="2" w:tplc="0410001B" w:tentative="1">
      <w:start w:val="1"/>
      <w:numFmt w:val="lowerRoman"/>
      <w:lvlText w:val="%3."/>
      <w:lvlJc w:val="right"/>
      <w:pPr>
        <w:ind w:left="2517" w:hanging="180"/>
      </w:pPr>
      <w:rPr>
        <w:rFonts w:cs="Times New Roman"/>
      </w:rPr>
    </w:lvl>
    <w:lvl w:ilvl="3" w:tplc="0410000F" w:tentative="1">
      <w:start w:val="1"/>
      <w:numFmt w:val="decimal"/>
      <w:lvlText w:val="%4."/>
      <w:lvlJc w:val="left"/>
      <w:pPr>
        <w:ind w:left="3237" w:hanging="360"/>
      </w:pPr>
      <w:rPr>
        <w:rFonts w:cs="Times New Roman"/>
      </w:rPr>
    </w:lvl>
    <w:lvl w:ilvl="4" w:tplc="04100019" w:tentative="1">
      <w:start w:val="1"/>
      <w:numFmt w:val="lowerLetter"/>
      <w:lvlText w:val="%5."/>
      <w:lvlJc w:val="left"/>
      <w:pPr>
        <w:ind w:left="3957" w:hanging="360"/>
      </w:pPr>
      <w:rPr>
        <w:rFonts w:cs="Times New Roman"/>
      </w:rPr>
    </w:lvl>
    <w:lvl w:ilvl="5" w:tplc="0410001B" w:tentative="1">
      <w:start w:val="1"/>
      <w:numFmt w:val="lowerRoman"/>
      <w:lvlText w:val="%6."/>
      <w:lvlJc w:val="right"/>
      <w:pPr>
        <w:ind w:left="4677" w:hanging="180"/>
      </w:pPr>
      <w:rPr>
        <w:rFonts w:cs="Times New Roman"/>
      </w:rPr>
    </w:lvl>
    <w:lvl w:ilvl="6" w:tplc="0410000F" w:tentative="1">
      <w:start w:val="1"/>
      <w:numFmt w:val="decimal"/>
      <w:lvlText w:val="%7."/>
      <w:lvlJc w:val="left"/>
      <w:pPr>
        <w:ind w:left="5397" w:hanging="360"/>
      </w:pPr>
      <w:rPr>
        <w:rFonts w:cs="Times New Roman"/>
      </w:rPr>
    </w:lvl>
    <w:lvl w:ilvl="7" w:tplc="04100019" w:tentative="1">
      <w:start w:val="1"/>
      <w:numFmt w:val="lowerLetter"/>
      <w:lvlText w:val="%8."/>
      <w:lvlJc w:val="left"/>
      <w:pPr>
        <w:ind w:left="6117" w:hanging="360"/>
      </w:pPr>
      <w:rPr>
        <w:rFonts w:cs="Times New Roman"/>
      </w:rPr>
    </w:lvl>
    <w:lvl w:ilvl="8" w:tplc="0410001B" w:tentative="1">
      <w:start w:val="1"/>
      <w:numFmt w:val="lowerRoman"/>
      <w:lvlText w:val="%9."/>
      <w:lvlJc w:val="right"/>
      <w:pPr>
        <w:ind w:left="6837" w:hanging="180"/>
      </w:pPr>
      <w:rPr>
        <w:rFonts w:cs="Times New Roman"/>
      </w:rPr>
    </w:lvl>
  </w:abstractNum>
  <w:abstractNum w:abstractNumId="17" w15:restartNumberingAfterBreak="0">
    <w:nsid w:val="57C3111C"/>
    <w:multiLevelType w:val="hybridMultilevel"/>
    <w:tmpl w:val="01CC35F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D001694"/>
    <w:multiLevelType w:val="hybridMultilevel"/>
    <w:tmpl w:val="1F72C9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557248"/>
    <w:multiLevelType w:val="hybridMultilevel"/>
    <w:tmpl w:val="06FC55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C51DC7"/>
    <w:multiLevelType w:val="hybridMultilevel"/>
    <w:tmpl w:val="5EBA94AE"/>
    <w:lvl w:ilvl="0" w:tplc="741492CE">
      <w:numFmt w:val="bullet"/>
      <w:lvlText w:val="-"/>
      <w:lvlJc w:val="left"/>
      <w:pPr>
        <w:ind w:left="720" w:hanging="360"/>
      </w:pPr>
      <w:rPr>
        <w:rFonts w:ascii="Segoe UI Symbol" w:eastAsia="Times New Roman" w:hAnsi="Segoe UI Symbol" w:cs="Segoe UI 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25E717D"/>
    <w:multiLevelType w:val="hybridMultilevel"/>
    <w:tmpl w:val="0520DE16"/>
    <w:lvl w:ilvl="0" w:tplc="9BB03E6E">
      <w:numFmt w:val="bullet"/>
      <w:lvlText w:val="-"/>
      <w:lvlJc w:val="left"/>
      <w:pPr>
        <w:ind w:left="720" w:hanging="360"/>
      </w:pPr>
      <w:rPr>
        <w:rFonts w:ascii="Garamond" w:eastAsia="Times New Roman" w:hAnsi="Garamond"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6E64390"/>
    <w:multiLevelType w:val="hybridMultilevel"/>
    <w:tmpl w:val="6DC21F24"/>
    <w:lvl w:ilvl="0" w:tplc="04100013">
      <w:start w:val="1"/>
      <w:numFmt w:val="upperRoman"/>
      <w:lvlText w:val="%1."/>
      <w:lvlJc w:val="right"/>
      <w:pPr>
        <w:tabs>
          <w:tab w:val="num" w:pos="720"/>
        </w:tabs>
        <w:ind w:left="720" w:hanging="180"/>
      </w:pPr>
      <w:rPr>
        <w:rFonts w:cs="Times New Roman"/>
      </w:rPr>
    </w:lvl>
    <w:lvl w:ilvl="1" w:tplc="CC4E7CA4">
      <w:start w:val="1"/>
      <w:numFmt w:val="lowerLetter"/>
      <w:lvlText w:val="%2)"/>
      <w:lvlJc w:val="left"/>
      <w:pPr>
        <w:tabs>
          <w:tab w:val="num" w:pos="1495"/>
        </w:tabs>
        <w:ind w:left="1495" w:hanging="360"/>
      </w:pPr>
      <w:rPr>
        <w:rFonts w:ascii="Garamond" w:hAnsi="Garamond" w:cs="Times New Roman" w:hint="default"/>
        <w:i w:val="0"/>
        <w:sz w:val="20"/>
        <w:szCs w:val="20"/>
      </w:rPr>
    </w:lvl>
    <w:lvl w:ilvl="2" w:tplc="B83EAF30">
      <w:start w:val="1"/>
      <w:numFmt w:val="bullet"/>
      <w:lvlText w:val="□"/>
      <w:lvlJc w:val="left"/>
      <w:pPr>
        <w:tabs>
          <w:tab w:val="num" w:pos="2204"/>
        </w:tabs>
        <w:ind w:left="2204" w:hanging="360"/>
      </w:pPr>
      <w:rPr>
        <w:rFonts w:ascii="Arial" w:hAnsi="Arial" w:hint="default"/>
        <w:sz w:val="44"/>
      </w:rPr>
    </w:lvl>
    <w:lvl w:ilvl="3" w:tplc="F92CC89A">
      <w:start w:val="1"/>
      <w:numFmt w:val="decimal"/>
      <w:lvlText w:val="%4)"/>
      <w:lvlJc w:val="left"/>
      <w:pPr>
        <w:tabs>
          <w:tab w:val="num" w:pos="2880"/>
        </w:tabs>
        <w:ind w:left="2880" w:hanging="360"/>
      </w:pPr>
      <w:rPr>
        <w:rFonts w:cs="Times New Roman" w:hint="default"/>
      </w:rPr>
    </w:lvl>
    <w:lvl w:ilvl="4" w:tplc="8F2607B0">
      <w:start w:val="3"/>
      <w:numFmt w:val="bullet"/>
      <w:lvlText w:val="-"/>
      <w:lvlJc w:val="left"/>
      <w:pPr>
        <w:ind w:left="3600" w:hanging="360"/>
      </w:pPr>
      <w:rPr>
        <w:rFonts w:ascii="Garamond" w:eastAsia="Times New Roman" w:hAnsi="Garamond" w:hint="default"/>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79D42B4"/>
    <w:multiLevelType w:val="hybridMultilevel"/>
    <w:tmpl w:val="8A8A578A"/>
    <w:lvl w:ilvl="0" w:tplc="B83EAF30">
      <w:start w:val="1"/>
      <w:numFmt w:val="bullet"/>
      <w:lvlText w:val="□"/>
      <w:lvlJc w:val="left"/>
      <w:pPr>
        <w:ind w:left="1004" w:hanging="360"/>
      </w:pPr>
      <w:rPr>
        <w:rFonts w:ascii="Arial" w:hAnsi="Arial" w:hint="default"/>
        <w:sz w:val="44"/>
      </w:rPr>
    </w:lvl>
    <w:lvl w:ilvl="1" w:tplc="04100003" w:tentative="1">
      <w:start w:val="1"/>
      <w:numFmt w:val="bullet"/>
      <w:lvlText w:val="o"/>
      <w:lvlJc w:val="left"/>
      <w:pPr>
        <w:ind w:left="1724" w:hanging="360"/>
      </w:pPr>
      <w:rPr>
        <w:rFonts w:ascii="Courier New" w:hAnsi="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681423EA"/>
    <w:multiLevelType w:val="hybridMultilevel"/>
    <w:tmpl w:val="3ACC2C96"/>
    <w:lvl w:ilvl="0" w:tplc="C248B79A">
      <w:numFmt w:val="bullet"/>
      <w:lvlText w:val="-"/>
      <w:lvlJc w:val="left"/>
      <w:pPr>
        <w:ind w:left="720" w:hanging="360"/>
      </w:pPr>
      <w:rPr>
        <w:rFonts w:ascii="Gadugi" w:eastAsia="Times New Roman" w:hAnsi="Gadug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A117AC"/>
    <w:multiLevelType w:val="hybridMultilevel"/>
    <w:tmpl w:val="CEB205C0"/>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CBB1E13"/>
    <w:multiLevelType w:val="hybridMultilevel"/>
    <w:tmpl w:val="D93EE1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0A82A0C"/>
    <w:multiLevelType w:val="hybridMultilevel"/>
    <w:tmpl w:val="A0764F20"/>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28" w15:restartNumberingAfterBreak="0">
    <w:nsid w:val="7343177F"/>
    <w:multiLevelType w:val="hybridMultilevel"/>
    <w:tmpl w:val="37064BDE"/>
    <w:lvl w:ilvl="0" w:tplc="F0F2309E">
      <w:start w:val="1"/>
      <w:numFmt w:val="bullet"/>
      <w:lvlText w:val="-"/>
      <w:lvlJc w:val="left"/>
      <w:pPr>
        <w:ind w:left="720" w:hanging="360"/>
      </w:pPr>
      <w:rPr>
        <w:rFonts w:ascii="Garamond" w:eastAsia="Times New Roman" w:hAnsi="Garamond"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98F3E33"/>
    <w:multiLevelType w:val="hybridMultilevel"/>
    <w:tmpl w:val="BE6CCE62"/>
    <w:lvl w:ilvl="0" w:tplc="B83EAF30">
      <w:start w:val="1"/>
      <w:numFmt w:val="bullet"/>
      <w:lvlText w:val="□"/>
      <w:lvlJc w:val="left"/>
      <w:pPr>
        <w:ind w:left="720" w:hanging="360"/>
      </w:pPr>
      <w:rPr>
        <w:rFonts w:ascii="Arial" w:hAnsi="Arial" w:hint="default"/>
        <w:sz w:val="4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9A467FE"/>
    <w:multiLevelType w:val="hybridMultilevel"/>
    <w:tmpl w:val="7AFEEB54"/>
    <w:lvl w:ilvl="0" w:tplc="F0F2309E">
      <w:start w:val="1"/>
      <w:numFmt w:val="bullet"/>
      <w:lvlText w:val="-"/>
      <w:lvlJc w:val="left"/>
      <w:pPr>
        <w:ind w:left="720" w:hanging="360"/>
      </w:pPr>
      <w:rPr>
        <w:rFonts w:ascii="Garamond" w:eastAsia="Times New Roman" w:hAnsi="Garamond"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4023201">
    <w:abstractNumId w:val="18"/>
  </w:num>
  <w:num w:numId="2" w16cid:durableId="2047288958">
    <w:abstractNumId w:val="15"/>
  </w:num>
  <w:num w:numId="3" w16cid:durableId="104816041">
    <w:abstractNumId w:val="9"/>
  </w:num>
  <w:num w:numId="4" w16cid:durableId="611983815">
    <w:abstractNumId w:val="7"/>
  </w:num>
  <w:num w:numId="5" w16cid:durableId="762528048">
    <w:abstractNumId w:val="10"/>
  </w:num>
  <w:num w:numId="6" w16cid:durableId="577596504">
    <w:abstractNumId w:val="28"/>
  </w:num>
  <w:num w:numId="7" w16cid:durableId="1540584023">
    <w:abstractNumId w:val="13"/>
  </w:num>
  <w:num w:numId="8" w16cid:durableId="962418890">
    <w:abstractNumId w:val="27"/>
  </w:num>
  <w:num w:numId="9" w16cid:durableId="715816363">
    <w:abstractNumId w:val="3"/>
  </w:num>
  <w:num w:numId="10" w16cid:durableId="410321404">
    <w:abstractNumId w:val="11"/>
  </w:num>
  <w:num w:numId="11" w16cid:durableId="781999897">
    <w:abstractNumId w:val="8"/>
  </w:num>
  <w:num w:numId="12" w16cid:durableId="808059994">
    <w:abstractNumId w:val="21"/>
  </w:num>
  <w:num w:numId="13" w16cid:durableId="2121995532">
    <w:abstractNumId w:val="30"/>
  </w:num>
  <w:num w:numId="14" w16cid:durableId="501631100">
    <w:abstractNumId w:val="16"/>
  </w:num>
  <w:num w:numId="15" w16cid:durableId="1847941351">
    <w:abstractNumId w:val="22"/>
  </w:num>
  <w:num w:numId="16" w16cid:durableId="1075778997">
    <w:abstractNumId w:val="14"/>
  </w:num>
  <w:num w:numId="17" w16cid:durableId="372925505">
    <w:abstractNumId w:val="23"/>
  </w:num>
  <w:num w:numId="18" w16cid:durableId="1335840291">
    <w:abstractNumId w:val="2"/>
  </w:num>
  <w:num w:numId="19" w16cid:durableId="1893232782">
    <w:abstractNumId w:val="5"/>
  </w:num>
  <w:num w:numId="20" w16cid:durableId="1162040743">
    <w:abstractNumId w:val="17"/>
  </w:num>
  <w:num w:numId="21" w16cid:durableId="450784580">
    <w:abstractNumId w:val="19"/>
  </w:num>
  <w:num w:numId="22" w16cid:durableId="2029790100">
    <w:abstractNumId w:val="25"/>
  </w:num>
  <w:num w:numId="23" w16cid:durableId="326058886">
    <w:abstractNumId w:val="0"/>
  </w:num>
  <w:num w:numId="24" w16cid:durableId="5637563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9728560">
    <w:abstractNumId w:val="29"/>
  </w:num>
  <w:num w:numId="26" w16cid:durableId="2125805391">
    <w:abstractNumId w:val="4"/>
  </w:num>
  <w:num w:numId="27" w16cid:durableId="85078878">
    <w:abstractNumId w:val="12"/>
  </w:num>
  <w:num w:numId="28" w16cid:durableId="1035616013">
    <w:abstractNumId w:val="24"/>
  </w:num>
  <w:num w:numId="29" w16cid:durableId="928656016">
    <w:abstractNumId w:val="20"/>
  </w:num>
  <w:num w:numId="30" w16cid:durableId="592206097">
    <w:abstractNumId w:val="26"/>
  </w:num>
  <w:num w:numId="31" w16cid:durableId="943464375">
    <w:abstractNumId w:val="1"/>
  </w:num>
  <w:num w:numId="32" w16cid:durableId="14818463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42B8"/>
    <w:rsid w:val="00000F3E"/>
    <w:rsid w:val="000050D6"/>
    <w:rsid w:val="00006770"/>
    <w:rsid w:val="00007265"/>
    <w:rsid w:val="00010AF9"/>
    <w:rsid w:val="00021816"/>
    <w:rsid w:val="00025DCE"/>
    <w:rsid w:val="00045640"/>
    <w:rsid w:val="00056EDC"/>
    <w:rsid w:val="000954C2"/>
    <w:rsid w:val="000A2672"/>
    <w:rsid w:val="000B3850"/>
    <w:rsid w:val="000B7AD5"/>
    <w:rsid w:val="000C33FE"/>
    <w:rsid w:val="000E3347"/>
    <w:rsid w:val="000F3CBD"/>
    <w:rsid w:val="000F7008"/>
    <w:rsid w:val="0011070E"/>
    <w:rsid w:val="001429DB"/>
    <w:rsid w:val="0014330A"/>
    <w:rsid w:val="00163A93"/>
    <w:rsid w:val="0017096A"/>
    <w:rsid w:val="00172F45"/>
    <w:rsid w:val="001A6EBC"/>
    <w:rsid w:val="001B0F09"/>
    <w:rsid w:val="001C03C7"/>
    <w:rsid w:val="001C42B8"/>
    <w:rsid w:val="001D2A17"/>
    <w:rsid w:val="001E3575"/>
    <w:rsid w:val="001E38BC"/>
    <w:rsid w:val="001F557B"/>
    <w:rsid w:val="001F76F0"/>
    <w:rsid w:val="002051EF"/>
    <w:rsid w:val="0023328B"/>
    <w:rsid w:val="00234BEE"/>
    <w:rsid w:val="00264385"/>
    <w:rsid w:val="002944C3"/>
    <w:rsid w:val="0029468A"/>
    <w:rsid w:val="00297361"/>
    <w:rsid w:val="002B1AAD"/>
    <w:rsid w:val="002B6987"/>
    <w:rsid w:val="002C0D26"/>
    <w:rsid w:val="002C4DA6"/>
    <w:rsid w:val="003026EA"/>
    <w:rsid w:val="00310A80"/>
    <w:rsid w:val="00335228"/>
    <w:rsid w:val="0037125A"/>
    <w:rsid w:val="00372996"/>
    <w:rsid w:val="00387756"/>
    <w:rsid w:val="00390AEE"/>
    <w:rsid w:val="00392C76"/>
    <w:rsid w:val="0039712B"/>
    <w:rsid w:val="003B47B2"/>
    <w:rsid w:val="003D067B"/>
    <w:rsid w:val="003D2152"/>
    <w:rsid w:val="003E3CFB"/>
    <w:rsid w:val="003F3F2E"/>
    <w:rsid w:val="00402364"/>
    <w:rsid w:val="00402E99"/>
    <w:rsid w:val="00447767"/>
    <w:rsid w:val="00452EBD"/>
    <w:rsid w:val="00456290"/>
    <w:rsid w:val="004668B1"/>
    <w:rsid w:val="00492AED"/>
    <w:rsid w:val="00497B26"/>
    <w:rsid w:val="004A5790"/>
    <w:rsid w:val="004C1221"/>
    <w:rsid w:val="004D164B"/>
    <w:rsid w:val="004F29BA"/>
    <w:rsid w:val="004F2D17"/>
    <w:rsid w:val="004F7ED9"/>
    <w:rsid w:val="0050481B"/>
    <w:rsid w:val="00507B53"/>
    <w:rsid w:val="00530D0D"/>
    <w:rsid w:val="00531C9A"/>
    <w:rsid w:val="005343C3"/>
    <w:rsid w:val="00537B8E"/>
    <w:rsid w:val="0054293C"/>
    <w:rsid w:val="00543EFD"/>
    <w:rsid w:val="00547082"/>
    <w:rsid w:val="00557932"/>
    <w:rsid w:val="005623C5"/>
    <w:rsid w:val="00581F74"/>
    <w:rsid w:val="005900CC"/>
    <w:rsid w:val="00596F73"/>
    <w:rsid w:val="005C01D5"/>
    <w:rsid w:val="005C31D0"/>
    <w:rsid w:val="005C733A"/>
    <w:rsid w:val="005D0062"/>
    <w:rsid w:val="0060578A"/>
    <w:rsid w:val="0062100F"/>
    <w:rsid w:val="00622ACA"/>
    <w:rsid w:val="00622DD7"/>
    <w:rsid w:val="00624B7A"/>
    <w:rsid w:val="00625149"/>
    <w:rsid w:val="00661EFA"/>
    <w:rsid w:val="0066363C"/>
    <w:rsid w:val="00667F9B"/>
    <w:rsid w:val="006707DF"/>
    <w:rsid w:val="006B514F"/>
    <w:rsid w:val="006D585F"/>
    <w:rsid w:val="006E3BAF"/>
    <w:rsid w:val="007007B1"/>
    <w:rsid w:val="0071368F"/>
    <w:rsid w:val="007251C9"/>
    <w:rsid w:val="007371F3"/>
    <w:rsid w:val="0074589F"/>
    <w:rsid w:val="007501A8"/>
    <w:rsid w:val="007538FA"/>
    <w:rsid w:val="00766AFC"/>
    <w:rsid w:val="007705F5"/>
    <w:rsid w:val="0077101D"/>
    <w:rsid w:val="00772DF2"/>
    <w:rsid w:val="007746EC"/>
    <w:rsid w:val="007811DE"/>
    <w:rsid w:val="007A0C48"/>
    <w:rsid w:val="007A5A4F"/>
    <w:rsid w:val="007D7D1B"/>
    <w:rsid w:val="007E63D1"/>
    <w:rsid w:val="007F16BD"/>
    <w:rsid w:val="007F5884"/>
    <w:rsid w:val="0080538D"/>
    <w:rsid w:val="00806844"/>
    <w:rsid w:val="00815831"/>
    <w:rsid w:val="008210F5"/>
    <w:rsid w:val="00831B38"/>
    <w:rsid w:val="008409CF"/>
    <w:rsid w:val="008441BF"/>
    <w:rsid w:val="008451F4"/>
    <w:rsid w:val="0085470A"/>
    <w:rsid w:val="00866C27"/>
    <w:rsid w:val="00866E85"/>
    <w:rsid w:val="008B10B3"/>
    <w:rsid w:val="008B6496"/>
    <w:rsid w:val="008C7092"/>
    <w:rsid w:val="008D0647"/>
    <w:rsid w:val="008D4317"/>
    <w:rsid w:val="008E658A"/>
    <w:rsid w:val="00911838"/>
    <w:rsid w:val="009372A8"/>
    <w:rsid w:val="00942E96"/>
    <w:rsid w:val="009462D4"/>
    <w:rsid w:val="009536AF"/>
    <w:rsid w:val="009867B9"/>
    <w:rsid w:val="009942DF"/>
    <w:rsid w:val="009A0362"/>
    <w:rsid w:val="009B0229"/>
    <w:rsid w:val="009B29B1"/>
    <w:rsid w:val="009C0F96"/>
    <w:rsid w:val="009D5511"/>
    <w:rsid w:val="009E646D"/>
    <w:rsid w:val="009E6E52"/>
    <w:rsid w:val="009F0EC5"/>
    <w:rsid w:val="009F5A1F"/>
    <w:rsid w:val="009F630D"/>
    <w:rsid w:val="00A11694"/>
    <w:rsid w:val="00A26F72"/>
    <w:rsid w:val="00A35A0B"/>
    <w:rsid w:val="00A47F9F"/>
    <w:rsid w:val="00A6183C"/>
    <w:rsid w:val="00A65A6C"/>
    <w:rsid w:val="00A75A3B"/>
    <w:rsid w:val="00A82B71"/>
    <w:rsid w:val="00A92EBC"/>
    <w:rsid w:val="00AA4189"/>
    <w:rsid w:val="00AB2728"/>
    <w:rsid w:val="00AB57E3"/>
    <w:rsid w:val="00AD71EB"/>
    <w:rsid w:val="00AE204A"/>
    <w:rsid w:val="00AE2A0A"/>
    <w:rsid w:val="00AF27D4"/>
    <w:rsid w:val="00AF29E4"/>
    <w:rsid w:val="00B06761"/>
    <w:rsid w:val="00B2147B"/>
    <w:rsid w:val="00B2650D"/>
    <w:rsid w:val="00B32ABC"/>
    <w:rsid w:val="00B47D31"/>
    <w:rsid w:val="00B51CFE"/>
    <w:rsid w:val="00B57F59"/>
    <w:rsid w:val="00B9141B"/>
    <w:rsid w:val="00BA05D9"/>
    <w:rsid w:val="00BA1D62"/>
    <w:rsid w:val="00BB02F2"/>
    <w:rsid w:val="00BB1F9F"/>
    <w:rsid w:val="00BC4284"/>
    <w:rsid w:val="00BE1425"/>
    <w:rsid w:val="00C013B0"/>
    <w:rsid w:val="00C07148"/>
    <w:rsid w:val="00C115FF"/>
    <w:rsid w:val="00C43B25"/>
    <w:rsid w:val="00C44234"/>
    <w:rsid w:val="00C52556"/>
    <w:rsid w:val="00C5393A"/>
    <w:rsid w:val="00C539D9"/>
    <w:rsid w:val="00C56509"/>
    <w:rsid w:val="00C60309"/>
    <w:rsid w:val="00C70843"/>
    <w:rsid w:val="00C7109C"/>
    <w:rsid w:val="00C76704"/>
    <w:rsid w:val="00C85DE5"/>
    <w:rsid w:val="00CA0ECC"/>
    <w:rsid w:val="00CB4243"/>
    <w:rsid w:val="00CD6DCB"/>
    <w:rsid w:val="00D13101"/>
    <w:rsid w:val="00D17B77"/>
    <w:rsid w:val="00D2427A"/>
    <w:rsid w:val="00D25F71"/>
    <w:rsid w:val="00D32346"/>
    <w:rsid w:val="00D365C8"/>
    <w:rsid w:val="00D36E27"/>
    <w:rsid w:val="00D41572"/>
    <w:rsid w:val="00D5427F"/>
    <w:rsid w:val="00D579AC"/>
    <w:rsid w:val="00D667C0"/>
    <w:rsid w:val="00D66DF4"/>
    <w:rsid w:val="00D77C25"/>
    <w:rsid w:val="00DA6E01"/>
    <w:rsid w:val="00DA7A64"/>
    <w:rsid w:val="00DB21A3"/>
    <w:rsid w:val="00DD1270"/>
    <w:rsid w:val="00DE4EDC"/>
    <w:rsid w:val="00DE512A"/>
    <w:rsid w:val="00DF4FDE"/>
    <w:rsid w:val="00E042DC"/>
    <w:rsid w:val="00E063FA"/>
    <w:rsid w:val="00E1017B"/>
    <w:rsid w:val="00E14C1B"/>
    <w:rsid w:val="00E32163"/>
    <w:rsid w:val="00E50D8D"/>
    <w:rsid w:val="00E62A7D"/>
    <w:rsid w:val="00E71039"/>
    <w:rsid w:val="00E734A9"/>
    <w:rsid w:val="00E770D0"/>
    <w:rsid w:val="00E77D09"/>
    <w:rsid w:val="00E82175"/>
    <w:rsid w:val="00E92003"/>
    <w:rsid w:val="00E928B9"/>
    <w:rsid w:val="00E934D4"/>
    <w:rsid w:val="00E943DB"/>
    <w:rsid w:val="00EA18CB"/>
    <w:rsid w:val="00EB2D4E"/>
    <w:rsid w:val="00EB3DE1"/>
    <w:rsid w:val="00EC0533"/>
    <w:rsid w:val="00EF08D1"/>
    <w:rsid w:val="00EF2F55"/>
    <w:rsid w:val="00F047C8"/>
    <w:rsid w:val="00F15F6D"/>
    <w:rsid w:val="00F2697F"/>
    <w:rsid w:val="00F35D40"/>
    <w:rsid w:val="00F464E3"/>
    <w:rsid w:val="00F4695C"/>
    <w:rsid w:val="00F53785"/>
    <w:rsid w:val="00F55D5B"/>
    <w:rsid w:val="00F56307"/>
    <w:rsid w:val="00F62179"/>
    <w:rsid w:val="00F72E4E"/>
    <w:rsid w:val="00F74FF0"/>
    <w:rsid w:val="00F779A0"/>
    <w:rsid w:val="00F840A7"/>
    <w:rsid w:val="00F91D04"/>
    <w:rsid w:val="00F92288"/>
    <w:rsid w:val="00F95373"/>
    <w:rsid w:val="00FB035E"/>
    <w:rsid w:val="00FB4ABC"/>
    <w:rsid w:val="00FC418E"/>
    <w:rsid w:val="00FD0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date"/>
  <w:shapeDefaults>
    <o:shapedefaults v:ext="edit" spidmax="32769"/>
    <o:shapelayout v:ext="edit">
      <o:idmap v:ext="edit" data="1"/>
    </o:shapelayout>
  </w:shapeDefaults>
  <w:decimalSymbol w:val=","/>
  <w:listSeparator w:val=";"/>
  <w14:docId w14:val="3B2CE215"/>
  <w15:docId w15:val="{11B4EFAC-F080-4C8D-9380-1622A5E1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C42B8"/>
    <w:pPr>
      <w:spacing w:after="200" w:line="276" w:lineRule="auto"/>
    </w:pPr>
    <w:rPr>
      <w:sz w:val="22"/>
      <w:szCs w:val="22"/>
      <w:lang w:eastAsia="en-US"/>
    </w:rPr>
  </w:style>
  <w:style w:type="paragraph" w:styleId="Titolo1">
    <w:name w:val="heading 1"/>
    <w:basedOn w:val="Normale"/>
    <w:next w:val="Normale"/>
    <w:link w:val="Titolo1Carattere"/>
    <w:uiPriority w:val="99"/>
    <w:qFormat/>
    <w:rsid w:val="004F2D17"/>
    <w:pPr>
      <w:keepNext/>
      <w:keepLines/>
      <w:spacing w:before="240" w:after="0"/>
      <w:outlineLvl w:val="0"/>
    </w:pPr>
    <w:rPr>
      <w:rFonts w:ascii="Cambria" w:eastAsia="Times New Roman" w:hAnsi="Cambria"/>
      <w:color w:val="365F91"/>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9"/>
    <w:locked/>
    <w:rsid w:val="004F2D17"/>
    <w:rPr>
      <w:rFonts w:ascii="Cambria" w:hAnsi="Cambria" w:cs="Times New Roman"/>
      <w:color w:val="365F91"/>
      <w:sz w:val="32"/>
      <w:szCs w:val="32"/>
    </w:rPr>
  </w:style>
  <w:style w:type="paragraph" w:styleId="Intestazione">
    <w:name w:val="header"/>
    <w:basedOn w:val="Normale"/>
    <w:link w:val="IntestazioneCarattere"/>
    <w:uiPriority w:val="99"/>
    <w:rsid w:val="001C42B8"/>
    <w:pPr>
      <w:tabs>
        <w:tab w:val="center" w:pos="4819"/>
        <w:tab w:val="right" w:pos="9638"/>
      </w:tabs>
      <w:spacing w:after="0" w:line="240" w:lineRule="auto"/>
    </w:pPr>
  </w:style>
  <w:style w:type="character" w:customStyle="1" w:styleId="IntestazioneCarattere">
    <w:name w:val="Intestazione Carattere"/>
    <w:link w:val="Intestazione"/>
    <w:uiPriority w:val="99"/>
    <w:locked/>
    <w:rsid w:val="001C42B8"/>
    <w:rPr>
      <w:rFonts w:cs="Times New Roman"/>
    </w:rPr>
  </w:style>
  <w:style w:type="paragraph" w:styleId="Pidipagina">
    <w:name w:val="footer"/>
    <w:basedOn w:val="Normale"/>
    <w:link w:val="PidipaginaCarattere"/>
    <w:uiPriority w:val="99"/>
    <w:rsid w:val="001C42B8"/>
    <w:pPr>
      <w:tabs>
        <w:tab w:val="center" w:pos="4819"/>
        <w:tab w:val="right" w:pos="9638"/>
      </w:tabs>
      <w:spacing w:after="0" w:line="240" w:lineRule="auto"/>
    </w:pPr>
  </w:style>
  <w:style w:type="character" w:customStyle="1" w:styleId="PidipaginaCarattere">
    <w:name w:val="Piè di pagina Carattere"/>
    <w:link w:val="Pidipagina"/>
    <w:uiPriority w:val="99"/>
    <w:locked/>
    <w:rsid w:val="001C42B8"/>
    <w:rPr>
      <w:rFonts w:cs="Times New Roman"/>
    </w:rPr>
  </w:style>
  <w:style w:type="paragraph" w:styleId="Testofumetto">
    <w:name w:val="Balloon Text"/>
    <w:basedOn w:val="Normale"/>
    <w:link w:val="TestofumettoCarattere"/>
    <w:uiPriority w:val="99"/>
    <w:semiHidden/>
    <w:rsid w:val="001C42B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C42B8"/>
    <w:rPr>
      <w:rFonts w:ascii="Tahoma" w:hAnsi="Tahoma" w:cs="Tahoma"/>
      <w:sz w:val="16"/>
      <w:szCs w:val="16"/>
    </w:rPr>
  </w:style>
  <w:style w:type="table" w:styleId="Grigliatabella">
    <w:name w:val="Table Grid"/>
    <w:basedOn w:val="Tabellanormale"/>
    <w:uiPriority w:val="99"/>
    <w:rsid w:val="001C42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uiPriority w:val="99"/>
    <w:rsid w:val="001C42B8"/>
    <w:rPr>
      <w:rFonts w:cs="Times New Roman"/>
    </w:rPr>
  </w:style>
  <w:style w:type="paragraph" w:customStyle="1" w:styleId="Stile">
    <w:name w:val="Stile"/>
    <w:basedOn w:val="Normale"/>
    <w:next w:val="Corpotesto"/>
    <w:link w:val="CorpodeltestoCarattere"/>
    <w:uiPriority w:val="99"/>
    <w:rsid w:val="00D2427A"/>
    <w:pPr>
      <w:spacing w:after="120" w:line="240" w:lineRule="auto"/>
    </w:pPr>
    <w:rPr>
      <w:sz w:val="24"/>
      <w:szCs w:val="20"/>
      <w:lang w:eastAsia="it-IT"/>
    </w:rPr>
  </w:style>
  <w:style w:type="character" w:customStyle="1" w:styleId="CorpodeltestoCarattere">
    <w:name w:val="Corpo del testo Carattere"/>
    <w:link w:val="Stile"/>
    <w:uiPriority w:val="99"/>
    <w:locked/>
    <w:rsid w:val="00D2427A"/>
    <w:rPr>
      <w:sz w:val="24"/>
    </w:rPr>
  </w:style>
  <w:style w:type="paragraph" w:styleId="Testodelblocco">
    <w:name w:val="Block Text"/>
    <w:basedOn w:val="Normale"/>
    <w:uiPriority w:val="99"/>
    <w:rsid w:val="00D2427A"/>
    <w:pPr>
      <w:spacing w:after="0" w:line="240" w:lineRule="auto"/>
      <w:ind w:left="1843" w:right="282" w:hanging="1276"/>
    </w:pPr>
    <w:rPr>
      <w:rFonts w:ascii="Times New Roman" w:eastAsia="Times New Roman" w:hAnsi="Times New Roman"/>
      <w:sz w:val="24"/>
      <w:szCs w:val="20"/>
      <w:lang w:eastAsia="it-IT"/>
    </w:rPr>
  </w:style>
  <w:style w:type="paragraph" w:styleId="Corpotesto">
    <w:name w:val="Body Text"/>
    <w:basedOn w:val="Normale"/>
    <w:link w:val="CorpotestoCarattere"/>
    <w:uiPriority w:val="99"/>
    <w:semiHidden/>
    <w:rsid w:val="00D2427A"/>
    <w:pPr>
      <w:spacing w:after="120"/>
    </w:pPr>
  </w:style>
  <w:style w:type="character" w:customStyle="1" w:styleId="CorpotestoCarattere">
    <w:name w:val="Corpo testo Carattere"/>
    <w:link w:val="Corpotesto"/>
    <w:uiPriority w:val="99"/>
    <w:semiHidden/>
    <w:locked/>
    <w:rsid w:val="00D2427A"/>
    <w:rPr>
      <w:rFonts w:ascii="Calibri" w:hAnsi="Calibri" w:cs="Times New Roman"/>
    </w:rPr>
  </w:style>
  <w:style w:type="paragraph" w:styleId="Paragrafoelenco">
    <w:name w:val="List Paragraph"/>
    <w:basedOn w:val="Normale"/>
    <w:uiPriority w:val="99"/>
    <w:qFormat/>
    <w:rsid w:val="00234BEE"/>
    <w:pPr>
      <w:ind w:left="720"/>
      <w:contextualSpacing/>
    </w:pPr>
  </w:style>
  <w:style w:type="character" w:styleId="Collegamentoipertestuale">
    <w:name w:val="Hyperlink"/>
    <w:uiPriority w:val="99"/>
    <w:rsid w:val="00DD1270"/>
    <w:rPr>
      <w:rFonts w:cs="Times New Roman"/>
      <w:color w:val="0000FF"/>
      <w:u w:val="single"/>
    </w:rPr>
  </w:style>
  <w:style w:type="character" w:styleId="Rimandocommento">
    <w:name w:val="annotation reference"/>
    <w:uiPriority w:val="99"/>
    <w:semiHidden/>
    <w:rsid w:val="00310A80"/>
    <w:rPr>
      <w:rFonts w:cs="Times New Roman"/>
      <w:sz w:val="16"/>
      <w:szCs w:val="16"/>
    </w:rPr>
  </w:style>
  <w:style w:type="paragraph" w:styleId="Testocommento">
    <w:name w:val="annotation text"/>
    <w:basedOn w:val="Normale"/>
    <w:link w:val="TestocommentoCarattere"/>
    <w:uiPriority w:val="99"/>
    <w:semiHidden/>
    <w:rsid w:val="00310A80"/>
    <w:pPr>
      <w:spacing w:line="240" w:lineRule="auto"/>
    </w:pPr>
    <w:rPr>
      <w:sz w:val="20"/>
      <w:szCs w:val="20"/>
    </w:rPr>
  </w:style>
  <w:style w:type="character" w:customStyle="1" w:styleId="TestocommentoCarattere">
    <w:name w:val="Testo commento Carattere"/>
    <w:link w:val="Testocommento"/>
    <w:uiPriority w:val="99"/>
    <w:semiHidden/>
    <w:locked/>
    <w:rsid w:val="00310A80"/>
    <w:rPr>
      <w:rFonts w:ascii="Calibri" w:hAnsi="Calibri" w:cs="Times New Roman"/>
      <w:sz w:val="20"/>
      <w:szCs w:val="20"/>
    </w:rPr>
  </w:style>
  <w:style w:type="paragraph" w:styleId="Soggettocommento">
    <w:name w:val="annotation subject"/>
    <w:basedOn w:val="Testocommento"/>
    <w:next w:val="Testocommento"/>
    <w:link w:val="SoggettocommentoCarattere"/>
    <w:uiPriority w:val="99"/>
    <w:semiHidden/>
    <w:rsid w:val="00310A80"/>
    <w:rPr>
      <w:b/>
      <w:bCs/>
    </w:rPr>
  </w:style>
  <w:style w:type="character" w:customStyle="1" w:styleId="SoggettocommentoCarattere">
    <w:name w:val="Soggetto commento Carattere"/>
    <w:link w:val="Soggettocommento"/>
    <w:uiPriority w:val="99"/>
    <w:semiHidden/>
    <w:locked/>
    <w:rsid w:val="00310A80"/>
    <w:rPr>
      <w:rFonts w:ascii="Calibri" w:hAnsi="Calibri" w:cs="Times New Roman"/>
      <w:b/>
      <w:bCs/>
      <w:sz w:val="20"/>
      <w:szCs w:val="20"/>
    </w:rPr>
  </w:style>
  <w:style w:type="paragraph" w:styleId="Corpodeltesto2">
    <w:name w:val="Body Text 2"/>
    <w:basedOn w:val="Normale"/>
    <w:link w:val="Corpodeltesto2Carattere"/>
    <w:uiPriority w:val="99"/>
    <w:semiHidden/>
    <w:rsid w:val="00622DD7"/>
    <w:pPr>
      <w:spacing w:after="120" w:line="480" w:lineRule="auto"/>
    </w:pPr>
  </w:style>
  <w:style w:type="character" w:customStyle="1" w:styleId="Corpodeltesto2Carattere">
    <w:name w:val="Corpo del testo 2 Carattere"/>
    <w:link w:val="Corpodeltesto2"/>
    <w:uiPriority w:val="99"/>
    <w:semiHidden/>
    <w:locked/>
    <w:rsid w:val="00622DD7"/>
    <w:rPr>
      <w:rFonts w:ascii="Calibri" w:hAnsi="Calibri" w:cs="Times New Roman"/>
    </w:rPr>
  </w:style>
  <w:style w:type="character" w:styleId="Enfasigrassetto">
    <w:name w:val="Strong"/>
    <w:uiPriority w:val="22"/>
    <w:qFormat/>
    <w:rsid w:val="00622DD7"/>
    <w:rPr>
      <w:rFonts w:cs="Times New Roman"/>
      <w:b/>
      <w:bCs/>
    </w:rPr>
  </w:style>
  <w:style w:type="paragraph" w:styleId="Titolo">
    <w:name w:val="Title"/>
    <w:basedOn w:val="Normale"/>
    <w:next w:val="Sottotitolo"/>
    <w:link w:val="TitoloCarattere"/>
    <w:uiPriority w:val="99"/>
    <w:qFormat/>
    <w:rsid w:val="00622DD7"/>
    <w:pPr>
      <w:suppressAutoHyphens/>
      <w:spacing w:after="0" w:line="240" w:lineRule="auto"/>
      <w:jc w:val="center"/>
    </w:pPr>
    <w:rPr>
      <w:rFonts w:ascii="Times New Roman" w:hAnsi="Times New Roman"/>
      <w:b/>
      <w:sz w:val="24"/>
      <w:szCs w:val="20"/>
      <w:lang w:eastAsia="ar-SA"/>
    </w:rPr>
  </w:style>
  <w:style w:type="character" w:customStyle="1" w:styleId="TitoloCarattere">
    <w:name w:val="Titolo Carattere"/>
    <w:link w:val="Titolo"/>
    <w:uiPriority w:val="99"/>
    <w:locked/>
    <w:rsid w:val="00622DD7"/>
    <w:rPr>
      <w:rFonts w:ascii="Times New Roman" w:hAnsi="Times New Roman" w:cs="Times New Roman"/>
      <w:b/>
      <w:sz w:val="20"/>
      <w:szCs w:val="20"/>
      <w:lang w:eastAsia="ar-SA" w:bidi="ar-SA"/>
    </w:rPr>
  </w:style>
  <w:style w:type="paragraph" w:styleId="Sottotitolo">
    <w:name w:val="Subtitle"/>
    <w:basedOn w:val="Normale"/>
    <w:next w:val="Normale"/>
    <w:link w:val="SottotitoloCarattere"/>
    <w:uiPriority w:val="99"/>
    <w:qFormat/>
    <w:rsid w:val="00622DD7"/>
    <w:pPr>
      <w:numPr>
        <w:ilvl w:val="1"/>
      </w:numPr>
      <w:spacing w:after="160"/>
    </w:pPr>
    <w:rPr>
      <w:rFonts w:eastAsia="Times New Roman"/>
      <w:color w:val="5A5A5A"/>
      <w:spacing w:val="15"/>
    </w:rPr>
  </w:style>
  <w:style w:type="character" w:customStyle="1" w:styleId="SottotitoloCarattere">
    <w:name w:val="Sottotitolo Carattere"/>
    <w:link w:val="Sottotitolo"/>
    <w:uiPriority w:val="99"/>
    <w:locked/>
    <w:rsid w:val="00622DD7"/>
    <w:rPr>
      <w:rFonts w:eastAsia="Times New Roman" w:cs="Times New Roman"/>
      <w:color w:val="5A5A5A"/>
      <w:spacing w:val="15"/>
    </w:rPr>
  </w:style>
  <w:style w:type="table" w:customStyle="1" w:styleId="Grigliatabella1">
    <w:name w:val="Griglia tabella1"/>
    <w:uiPriority w:val="99"/>
    <w:rsid w:val="00622D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as-text-align-center">
    <w:name w:val="has-text-align-cente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styleId="NormaleWeb">
    <w:name w:val="Normal (Web)"/>
    <w:basedOn w:val="Normale"/>
    <w:uiPriority w:val="99"/>
    <w:semiHidden/>
    <w:unhideWhenUsed/>
    <w:rsid w:val="00A82B71"/>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has-vivid-cyan-blue-color">
    <w:name w:val="has-vivid-cyan-blue-color"/>
    <w:basedOn w:val="Normale"/>
    <w:rsid w:val="00A82B71"/>
    <w:pPr>
      <w:spacing w:before="100" w:beforeAutospacing="1" w:after="100" w:afterAutospacing="1" w:line="240" w:lineRule="auto"/>
    </w:pPr>
    <w:rPr>
      <w:rFonts w:ascii="Times New Roman" w:eastAsia="Times New Roman" w:hAnsi="Times New Roman"/>
      <w:sz w:val="24"/>
      <w:szCs w:val="24"/>
      <w:lang w:eastAsia="it-IT"/>
    </w:rPr>
  </w:style>
  <w:style w:type="character" w:styleId="Enfasicorsivo">
    <w:name w:val="Emphasis"/>
    <w:basedOn w:val="Carpredefinitoparagrafo"/>
    <w:uiPriority w:val="20"/>
    <w:qFormat/>
    <w:locked/>
    <w:rsid w:val="00A82B71"/>
    <w:rPr>
      <w:i/>
      <w:iCs/>
    </w:rPr>
  </w:style>
  <w:style w:type="paragraph" w:styleId="Nessunaspaziatura">
    <w:name w:val="No Spacing"/>
    <w:uiPriority w:val="1"/>
    <w:qFormat/>
    <w:rsid w:val="00F74FF0"/>
    <w:pPr>
      <w:suppressAutoHyphens/>
    </w:pPr>
    <w:rPr>
      <w:rFonts w:cs="Calibri"/>
      <w:sz w:val="22"/>
      <w:szCs w:val="22"/>
      <w:lang w:eastAsia="ar-SA"/>
    </w:rPr>
  </w:style>
  <w:style w:type="character" w:styleId="Collegamentovisitato">
    <w:name w:val="FollowedHyperlink"/>
    <w:basedOn w:val="Carpredefinitoparagrafo"/>
    <w:uiPriority w:val="99"/>
    <w:semiHidden/>
    <w:unhideWhenUsed/>
    <w:rsid w:val="0023328B"/>
    <w:rPr>
      <w:color w:val="800080" w:themeColor="followedHyperlink"/>
      <w:u w:val="single"/>
    </w:rPr>
  </w:style>
  <w:style w:type="paragraph" w:styleId="Revisione">
    <w:name w:val="Revision"/>
    <w:hidden/>
    <w:uiPriority w:val="99"/>
    <w:semiHidden/>
    <w:rsid w:val="00392C76"/>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67230">
      <w:marLeft w:val="0"/>
      <w:marRight w:val="0"/>
      <w:marTop w:val="0"/>
      <w:marBottom w:val="0"/>
      <w:divBdr>
        <w:top w:val="none" w:sz="0" w:space="0" w:color="auto"/>
        <w:left w:val="none" w:sz="0" w:space="0" w:color="auto"/>
        <w:bottom w:val="none" w:sz="0" w:space="0" w:color="auto"/>
        <w:right w:val="none" w:sz="0" w:space="0" w:color="auto"/>
      </w:divBdr>
    </w:div>
    <w:div w:id="150567231">
      <w:marLeft w:val="0"/>
      <w:marRight w:val="0"/>
      <w:marTop w:val="0"/>
      <w:marBottom w:val="0"/>
      <w:divBdr>
        <w:top w:val="none" w:sz="0" w:space="0" w:color="auto"/>
        <w:left w:val="none" w:sz="0" w:space="0" w:color="auto"/>
        <w:bottom w:val="none" w:sz="0" w:space="0" w:color="auto"/>
        <w:right w:val="none" w:sz="0" w:space="0" w:color="auto"/>
      </w:divBdr>
    </w:div>
    <w:div w:id="150567232">
      <w:marLeft w:val="0"/>
      <w:marRight w:val="0"/>
      <w:marTop w:val="0"/>
      <w:marBottom w:val="0"/>
      <w:divBdr>
        <w:top w:val="none" w:sz="0" w:space="0" w:color="auto"/>
        <w:left w:val="none" w:sz="0" w:space="0" w:color="auto"/>
        <w:bottom w:val="none" w:sz="0" w:space="0" w:color="auto"/>
        <w:right w:val="none" w:sz="0" w:space="0" w:color="auto"/>
      </w:divBdr>
    </w:div>
    <w:div w:id="471556505">
      <w:bodyDiv w:val="1"/>
      <w:marLeft w:val="0"/>
      <w:marRight w:val="0"/>
      <w:marTop w:val="0"/>
      <w:marBottom w:val="0"/>
      <w:divBdr>
        <w:top w:val="none" w:sz="0" w:space="0" w:color="auto"/>
        <w:left w:val="none" w:sz="0" w:space="0" w:color="auto"/>
        <w:bottom w:val="none" w:sz="0" w:space="0" w:color="auto"/>
        <w:right w:val="none" w:sz="0" w:space="0" w:color="auto"/>
      </w:divBdr>
    </w:div>
    <w:div w:id="830565463">
      <w:bodyDiv w:val="1"/>
      <w:marLeft w:val="0"/>
      <w:marRight w:val="0"/>
      <w:marTop w:val="0"/>
      <w:marBottom w:val="0"/>
      <w:divBdr>
        <w:top w:val="none" w:sz="0" w:space="0" w:color="auto"/>
        <w:left w:val="none" w:sz="0" w:space="0" w:color="auto"/>
        <w:bottom w:val="none" w:sz="0" w:space="0" w:color="auto"/>
        <w:right w:val="none" w:sz="0" w:space="0" w:color="auto"/>
      </w:divBdr>
    </w:div>
    <w:div w:id="1264613302">
      <w:bodyDiv w:val="1"/>
      <w:marLeft w:val="0"/>
      <w:marRight w:val="0"/>
      <w:marTop w:val="0"/>
      <w:marBottom w:val="0"/>
      <w:divBdr>
        <w:top w:val="none" w:sz="0" w:space="0" w:color="auto"/>
        <w:left w:val="none" w:sz="0" w:space="0" w:color="auto"/>
        <w:bottom w:val="none" w:sz="0" w:space="0" w:color="auto"/>
        <w:right w:val="none" w:sz="0" w:space="0" w:color="auto"/>
      </w:divBdr>
    </w:div>
    <w:div w:id="1279722030">
      <w:bodyDiv w:val="1"/>
      <w:marLeft w:val="0"/>
      <w:marRight w:val="0"/>
      <w:marTop w:val="0"/>
      <w:marBottom w:val="0"/>
      <w:divBdr>
        <w:top w:val="none" w:sz="0" w:space="0" w:color="auto"/>
        <w:left w:val="none" w:sz="0" w:space="0" w:color="auto"/>
        <w:bottom w:val="none" w:sz="0" w:space="0" w:color="auto"/>
        <w:right w:val="none" w:sz="0" w:space="0" w:color="auto"/>
      </w:divBdr>
    </w:div>
    <w:div w:id="1356347495">
      <w:bodyDiv w:val="1"/>
      <w:marLeft w:val="0"/>
      <w:marRight w:val="0"/>
      <w:marTop w:val="0"/>
      <w:marBottom w:val="0"/>
      <w:divBdr>
        <w:top w:val="none" w:sz="0" w:space="0" w:color="auto"/>
        <w:left w:val="none" w:sz="0" w:space="0" w:color="auto"/>
        <w:bottom w:val="none" w:sz="0" w:space="0" w:color="auto"/>
        <w:right w:val="none" w:sz="0" w:space="0" w:color="auto"/>
      </w:divBdr>
    </w:div>
    <w:div w:id="1460227516">
      <w:bodyDiv w:val="1"/>
      <w:marLeft w:val="0"/>
      <w:marRight w:val="0"/>
      <w:marTop w:val="0"/>
      <w:marBottom w:val="0"/>
      <w:divBdr>
        <w:top w:val="none" w:sz="0" w:space="0" w:color="auto"/>
        <w:left w:val="none" w:sz="0" w:space="0" w:color="auto"/>
        <w:bottom w:val="none" w:sz="0" w:space="0" w:color="auto"/>
        <w:right w:val="none" w:sz="0" w:space="0" w:color="auto"/>
      </w:divBdr>
    </w:div>
    <w:div w:id="1970545225">
      <w:bodyDiv w:val="1"/>
      <w:marLeft w:val="0"/>
      <w:marRight w:val="0"/>
      <w:marTop w:val="0"/>
      <w:marBottom w:val="0"/>
      <w:divBdr>
        <w:top w:val="none" w:sz="0" w:space="0" w:color="auto"/>
        <w:left w:val="none" w:sz="0" w:space="0" w:color="auto"/>
        <w:bottom w:val="none" w:sz="0" w:space="0" w:color="auto"/>
        <w:right w:val="none" w:sz="0" w:space="0" w:color="auto"/>
      </w:divBdr>
    </w:div>
    <w:div w:id="201838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luigifadda.it/affidamenti-sottosogli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2481</Words>
  <Characters>16201</Characters>
  <Application>Microsoft Office Word</Application>
  <DocSecurity>0</DocSecurity>
  <Lines>135</Lines>
  <Paragraphs>37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Fabrizio Chiarizia</dc:creator>
  <cp:keywords/>
  <dc:description/>
  <cp:lastModifiedBy>Mirella Di Santo</cp:lastModifiedBy>
  <cp:revision>7</cp:revision>
  <cp:lastPrinted>2021-07-12T14:13:00Z</cp:lastPrinted>
  <dcterms:created xsi:type="dcterms:W3CDTF">2025-03-03T11:03:00Z</dcterms:created>
  <dcterms:modified xsi:type="dcterms:W3CDTF">2025-07-25T10:56:00Z</dcterms:modified>
</cp:coreProperties>
</file>