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94358" w14:textId="6B542A52" w:rsidR="00315ABD" w:rsidRDefault="00315ABD" w:rsidP="00F779A0">
      <w:pPr>
        <w:pStyle w:val="Titolo"/>
        <w:spacing w:line="0" w:lineRule="atLeast"/>
        <w:jc w:val="both"/>
        <w:rPr>
          <w:rFonts w:ascii="Gadugi" w:hAnsi="Gadugi"/>
          <w:bCs/>
          <w:sz w:val="22"/>
        </w:rPr>
      </w:pPr>
      <w:r>
        <w:rPr>
          <w:rFonts w:ascii="Gadugi" w:hAnsi="Gadugi"/>
          <w:bCs/>
          <w:sz w:val="22"/>
        </w:rPr>
        <w:t>ALLEGATO A</w:t>
      </w:r>
    </w:p>
    <w:p w14:paraId="69E06959" w14:textId="77777777" w:rsidR="00315ABD" w:rsidRDefault="00315ABD" w:rsidP="00F779A0">
      <w:pPr>
        <w:pStyle w:val="Titolo"/>
        <w:spacing w:line="0" w:lineRule="atLeast"/>
        <w:jc w:val="both"/>
        <w:rPr>
          <w:rFonts w:ascii="Gadugi" w:hAnsi="Gadugi"/>
          <w:bCs/>
          <w:sz w:val="22"/>
        </w:rPr>
      </w:pPr>
    </w:p>
    <w:p w14:paraId="3B053F28" w14:textId="3C998DC4" w:rsidR="00F779A0" w:rsidRPr="00F779A0" w:rsidRDefault="00F779A0" w:rsidP="00F779A0">
      <w:pPr>
        <w:pStyle w:val="Titolo"/>
        <w:spacing w:line="0" w:lineRule="atLeast"/>
        <w:jc w:val="both"/>
        <w:rPr>
          <w:rFonts w:ascii="Gadugi" w:hAnsi="Gadugi"/>
          <w:sz w:val="22"/>
        </w:rPr>
      </w:pPr>
      <w:r w:rsidRPr="00D74F77">
        <w:rPr>
          <w:rFonts w:ascii="Gadugi" w:hAnsi="Gadugi"/>
          <w:bCs/>
          <w:sz w:val="22"/>
        </w:rPr>
        <w:t xml:space="preserve">AVVISO DI MANIFESTAZIONE DI INTERESSE E FORMULAZIONE PREVENTIVO FINALIZZATO ALL’AFFIDAMENTO DIRETTO EX ARTT. 17 CO. 2 E 50, CO. 1, LETT. B) DEL D.LGS. 36/2023 </w:t>
      </w:r>
      <w:r w:rsidRPr="00D200B5">
        <w:rPr>
          <w:rFonts w:ascii="Gadugi" w:hAnsi="Gadugi"/>
          <w:sz w:val="22"/>
        </w:rPr>
        <w:t xml:space="preserve">DEL SERVIZIO DI </w:t>
      </w:r>
      <w:r w:rsidR="00950394" w:rsidRPr="000D2759">
        <w:rPr>
          <w:rFonts w:ascii="Gadugi" w:hAnsi="Gadugi"/>
          <w:sz w:val="22"/>
        </w:rPr>
        <w:t>GESTIONE DELLA COMUNICAZIONE SOCIAL</w:t>
      </w:r>
      <w:r w:rsidR="00950394">
        <w:rPr>
          <w:rFonts w:ascii="Gadugi" w:hAnsi="Gadugi"/>
          <w:sz w:val="22"/>
        </w:rPr>
        <w:t xml:space="preserve"> MEDIA </w:t>
      </w:r>
      <w:r w:rsidR="00950394" w:rsidRPr="000D2759">
        <w:rPr>
          <w:rFonts w:ascii="Gadugi" w:hAnsi="Gadugi"/>
          <w:sz w:val="22"/>
        </w:rPr>
        <w:t xml:space="preserve">DI </w:t>
      </w:r>
      <w:proofErr w:type="gramStart"/>
      <w:r w:rsidR="00950394" w:rsidRPr="000D2759">
        <w:rPr>
          <w:rFonts w:ascii="Gadugi" w:hAnsi="Gadugi"/>
          <w:sz w:val="22"/>
        </w:rPr>
        <w:t>ARCS</w:t>
      </w:r>
      <w:r w:rsidR="00950394" w:rsidRPr="00175C1D">
        <w:rPr>
          <w:rFonts w:ascii="Gadugi" w:hAnsi="Gadugi"/>
          <w:sz w:val="22"/>
        </w:rPr>
        <w:t>.</w:t>
      </w:r>
      <w:r>
        <w:rPr>
          <w:rFonts w:ascii="Gadugi" w:hAnsi="Gadugi"/>
          <w:sz w:val="22"/>
        </w:rPr>
        <w:t>-</w:t>
      </w:r>
      <w:proofErr w:type="gramEnd"/>
      <w:r>
        <w:rPr>
          <w:rFonts w:ascii="Gadugi" w:hAnsi="Gadugi"/>
          <w:sz w:val="22"/>
        </w:rPr>
        <w:t xml:space="preserve"> </w:t>
      </w:r>
      <w:r w:rsidRPr="00F779A0">
        <w:rPr>
          <w:rFonts w:ascii="Gadugi" w:hAnsi="Gadugi"/>
          <w:sz w:val="22"/>
        </w:rPr>
        <w:t>25IST0</w:t>
      </w:r>
      <w:r w:rsidR="009D35BA">
        <w:rPr>
          <w:rFonts w:ascii="Gadugi" w:hAnsi="Gadugi"/>
          <w:sz w:val="22"/>
        </w:rPr>
        <w:t>2</w:t>
      </w:r>
      <w:r w:rsidRPr="00F779A0">
        <w:rPr>
          <w:rFonts w:ascii="Gadugi" w:hAnsi="Gadugi"/>
          <w:sz w:val="22"/>
        </w:rPr>
        <w:t>3</w:t>
      </w:r>
    </w:p>
    <w:p w14:paraId="22820730" w14:textId="77777777" w:rsidR="00F779A0" w:rsidRDefault="00F779A0" w:rsidP="005343C3">
      <w:pPr>
        <w:pStyle w:val="Titolo"/>
        <w:spacing w:line="0" w:lineRule="atLeast"/>
        <w:jc w:val="both"/>
        <w:rPr>
          <w:rFonts w:ascii="Gadugi" w:hAnsi="Gadugi"/>
          <w:sz w:val="22"/>
          <w:szCs w:val="22"/>
        </w:rPr>
      </w:pPr>
    </w:p>
    <w:p w14:paraId="4F89DE63" w14:textId="3028A656" w:rsidR="007746EC" w:rsidRPr="00806844" w:rsidRDefault="007746EC" w:rsidP="005343C3">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r w:rsidRPr="00806844">
        <w:rPr>
          <w:rFonts w:ascii="Gadugi" w:hAnsi="Gadugi"/>
          <w:b w:val="0"/>
          <w:sz w:val="22"/>
          <w:szCs w:val="22"/>
        </w:rPr>
        <w:t>(</w:t>
      </w:r>
      <w:r w:rsidRPr="00806844">
        <w:rPr>
          <w:rFonts w:ascii="Gadugi" w:hAnsi="Gadugi"/>
          <w:b w:val="0"/>
          <w:i/>
          <w:sz w:val="22"/>
          <w:szCs w:val="22"/>
        </w:rPr>
        <w:t xml:space="preserve">da redigere su </w:t>
      </w:r>
      <w:r w:rsidR="00FC418E" w:rsidRPr="00806844">
        <w:rPr>
          <w:rFonts w:ascii="Gadugi" w:hAnsi="Gadugi"/>
          <w:b w:val="0"/>
          <w:i/>
          <w:sz w:val="22"/>
          <w:szCs w:val="22"/>
        </w:rPr>
        <w:t>carta intestata</w:t>
      </w:r>
      <w:r w:rsidRPr="00806844">
        <w:rPr>
          <w:rFonts w:ascii="Gadugi" w:hAnsi="Gadugi"/>
          <w:b w:val="0"/>
          <w:sz w:val="22"/>
          <w:szCs w:val="22"/>
        </w:rPr>
        <w:t>)</w:t>
      </w:r>
    </w:p>
    <w:p w14:paraId="77255B1F" w14:textId="77777777" w:rsidR="007746EC" w:rsidRPr="005343C3" w:rsidRDefault="007746EC" w:rsidP="005343C3">
      <w:pPr>
        <w:spacing w:after="0" w:line="0" w:lineRule="atLeast"/>
        <w:jc w:val="both"/>
        <w:rPr>
          <w:rFonts w:ascii="Gadugi" w:hAnsi="Gadugi"/>
        </w:rPr>
      </w:pPr>
    </w:p>
    <w:p w14:paraId="6F25A853" w14:textId="77777777"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14:paraId="12B75FEE" w14:textId="77777777"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nato/a a</w:t>
      </w:r>
      <w:r w:rsidR="009B29B1">
        <w:rPr>
          <w:rFonts w:ascii="Gadugi" w:hAnsi="Gadugi"/>
        </w:rPr>
        <w:t xml:space="preserve"> </w:t>
      </w:r>
      <w:r>
        <w:rPr>
          <w:rFonts w:ascii="Gadugi" w:hAnsi="Gadugi"/>
        </w:rPr>
        <w:t>___________________________________________________________________ il___________________________</w:t>
      </w:r>
    </w:p>
    <w:p w14:paraId="1FE7F6F8" w14:textId="77777777"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14:paraId="20FA42D7" w14:textId="77777777"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14:paraId="3BE2F52B" w14:textId="77777777"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14:paraId="0CE43BE8"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14:paraId="2ADAD91F"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r w:rsidRPr="005343C3">
        <w:rPr>
          <w:rFonts w:ascii="Gadugi" w:hAnsi="Gadugi"/>
        </w:rPr>
        <w:t>cap ________</w:t>
      </w:r>
      <w:r w:rsidR="009B29B1">
        <w:rPr>
          <w:rFonts w:ascii="Gadugi" w:hAnsi="Gadugi"/>
        </w:rPr>
        <w:t>___</w:t>
      </w:r>
      <w:r w:rsidR="00010AF9">
        <w:rPr>
          <w:rFonts w:ascii="Gadugi" w:hAnsi="Gadugi"/>
        </w:rPr>
        <w:t>_____</w:t>
      </w:r>
    </w:p>
    <w:p w14:paraId="28C849B0"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14:paraId="26BFAD18" w14:textId="77777777"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14:paraId="2260487D" w14:textId="77777777"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14:paraId="62C9A3EC"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14:paraId="6CA27DA2" w14:textId="77777777"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14:paraId="30BA9515" w14:textId="77777777"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14:paraId="00F60965" w14:textId="77777777" w:rsidR="0037125A" w:rsidRPr="005343C3" w:rsidRDefault="0037125A" w:rsidP="005343C3">
      <w:pPr>
        <w:spacing w:after="0" w:line="0" w:lineRule="atLeast"/>
        <w:jc w:val="both"/>
        <w:rPr>
          <w:rFonts w:ascii="Gadugi" w:hAnsi="Gadugi"/>
          <w:b/>
          <w:bCs/>
        </w:rPr>
      </w:pPr>
    </w:p>
    <w:p w14:paraId="79D31518" w14:textId="77777777"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14:paraId="31DD3CC5" w14:textId="77777777" w:rsidR="007746EC" w:rsidRPr="005343C3" w:rsidRDefault="007746EC" w:rsidP="005343C3">
      <w:pPr>
        <w:pStyle w:val="Paragrafoelenco"/>
        <w:spacing w:after="0" w:line="0" w:lineRule="atLeast"/>
        <w:ind w:left="0"/>
        <w:jc w:val="both"/>
        <w:rPr>
          <w:rFonts w:ascii="Gadugi" w:hAnsi="Gadugi" w:cs="Tahoma"/>
        </w:rPr>
      </w:pPr>
    </w:p>
    <w:p w14:paraId="0F712B1C" w14:textId="77777777"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14:paraId="0EA39AF9" w14:textId="77777777"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14:paraId="357D0452" w14:textId="77777777" w:rsidR="007746EC" w:rsidRPr="005343C3" w:rsidRDefault="007746EC" w:rsidP="005343C3">
      <w:pPr>
        <w:spacing w:after="0" w:line="0" w:lineRule="atLeast"/>
        <w:jc w:val="both"/>
        <w:rPr>
          <w:rFonts w:ascii="Gadugi" w:hAnsi="Gadugi" w:cs="Calibri"/>
          <w:b/>
        </w:rPr>
      </w:pPr>
    </w:p>
    <w:p w14:paraId="181B8AAB" w14:textId="77777777"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14:paraId="73A38388" w14:textId="2CCDF120" w:rsidR="00A82B71" w:rsidRPr="000954C2" w:rsidRDefault="00FC418E" w:rsidP="005343C3">
      <w:pPr>
        <w:pStyle w:val="has-text-align-center"/>
        <w:jc w:val="both"/>
        <w:rPr>
          <w:rFonts w:ascii="Gadugi" w:hAnsi="Gadugi"/>
          <w:color w:val="FF0000"/>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del D.</w:t>
      </w:r>
      <w:r w:rsidR="00D17B77">
        <w:rPr>
          <w:rFonts w:ascii="Gadugi" w:hAnsi="Gadugi" w:cs="Calibri"/>
          <w:sz w:val="22"/>
          <w:szCs w:val="22"/>
        </w:rPr>
        <w:t>L</w:t>
      </w:r>
      <w:r w:rsidR="00A82B71" w:rsidRPr="005343C3">
        <w:rPr>
          <w:rFonts w:ascii="Gadugi" w:hAnsi="Gadugi" w:cs="Calibri"/>
          <w:sz w:val="22"/>
          <w:szCs w:val="22"/>
        </w:rPr>
        <w:t>gs.</w:t>
      </w:r>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s.m.i., </w:t>
      </w:r>
      <w:r w:rsidR="0077101D" w:rsidRPr="00A82B71">
        <w:rPr>
          <w:rFonts w:ascii="Gadugi" w:hAnsi="Gadugi"/>
          <w:sz w:val="22"/>
          <w:szCs w:val="22"/>
        </w:rPr>
        <w:t>che, con riferimento al sottoscritto dichiarante, ai soggetti indicati al comma 3 dell’art. 94 del D.Lgs</w:t>
      </w:r>
      <w:r w:rsidR="00D17B77">
        <w:rPr>
          <w:rFonts w:ascii="Gadugi" w:hAnsi="Gadugi"/>
          <w:sz w:val="22"/>
          <w:szCs w:val="22"/>
        </w:rPr>
        <w:t>.</w:t>
      </w:r>
      <w:r w:rsidR="0077101D" w:rsidRPr="00A82B71">
        <w:rPr>
          <w:rFonts w:ascii="Gadugi" w:hAnsi="Gadugi"/>
          <w:sz w:val="22"/>
          <w:szCs w:val="22"/>
        </w:rPr>
        <w:t xml:space="preserve"> 36/2023</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C115FF">
        <w:rPr>
          <w:rFonts w:ascii="Gadugi" w:hAnsi="Gadugi"/>
          <w:sz w:val="22"/>
          <w:szCs w:val="22"/>
        </w:rPr>
        <w:t>:</w:t>
      </w:r>
    </w:p>
    <w:p w14:paraId="62F9E833" w14:textId="77777777"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14:paraId="284DC6A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4ACB554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14:paraId="75945A3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5756CC3F"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14:paraId="37E670EB"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E86ADA8" w14:textId="5948D333"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r w:rsidR="001C03C7">
        <w:rPr>
          <w:rFonts w:ascii="Gadugi" w:hAnsi="Gadugi" w:cs="TimesNewRomanPSMT"/>
          <w:lang w:eastAsia="it-IT"/>
        </w:rPr>
        <w:t>;</w:t>
      </w:r>
    </w:p>
    <w:p w14:paraId="2FC0C80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11C728D0"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53D9327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lastRenderedPageBreak/>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14:paraId="4E72456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0DDDE35"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14:paraId="2AA263E8"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32DF8E27"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14:paraId="455D43F6" w14:textId="77777777"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14:paraId="26050D62" w14:textId="6347BE99" w:rsidR="00F62179" w:rsidRPr="005343C3" w:rsidRDefault="001C03C7" w:rsidP="005343C3">
      <w:pPr>
        <w:autoSpaceDE w:val="0"/>
        <w:autoSpaceDN w:val="0"/>
        <w:adjustRightInd w:val="0"/>
        <w:spacing w:after="0" w:line="240" w:lineRule="auto"/>
        <w:jc w:val="both"/>
        <w:rPr>
          <w:rFonts w:ascii="Gadugi" w:hAnsi="Gadugi" w:cs="TimesNewRomanPSMT"/>
          <w:lang w:eastAsia="it-IT"/>
        </w:rPr>
      </w:pPr>
      <w:r>
        <w:rPr>
          <w:rFonts w:ascii="Gadugi" w:eastAsia="Times New Roman" w:hAnsi="Gadugi"/>
          <w:lang w:eastAsia="it-IT"/>
        </w:rPr>
        <w:t>-</w:t>
      </w:r>
      <w:r w:rsidR="00A82B71" w:rsidRPr="00A82B71">
        <w:rPr>
          <w:rFonts w:ascii="Gadugi" w:eastAsia="Times New Roman" w:hAnsi="Gadugi"/>
          <w:lang w:eastAsia="it-IT"/>
        </w:rPr>
        <w:t>che, con riferimento al sottoscritto dichiarante e ai soggetti indicati al comma 3 dell’art. 94 del D.Lgs</w:t>
      </w:r>
      <w:r w:rsidR="00D17B77">
        <w:rPr>
          <w:rFonts w:ascii="Gadugi" w:eastAsia="Times New Roman" w:hAnsi="Gadugi"/>
          <w:lang w:eastAsia="it-IT"/>
        </w:rPr>
        <w:t>.</w:t>
      </w:r>
      <w:r w:rsidR="00A82B71"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14:paraId="2ADF3A5A" w14:textId="032E3AE3" w:rsid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xml:space="preserve">, e 92, commi 2 e 3, del codice di cui al decreto legislativo n. 159 del 2011, con riferimento rispettivamente alle comunicazioni antimafia e alle informazioni antimafia. La causa di esclusione di cui all’articolo </w:t>
      </w:r>
      <w:r w:rsidR="001C03C7">
        <w:rPr>
          <w:rFonts w:ascii="Gadugi" w:hAnsi="Gadugi" w:cs="TimesNewRomanPSMT"/>
          <w:lang w:eastAsia="it-IT"/>
        </w:rPr>
        <w:t xml:space="preserve">94, comma 2 e relativa all’art. </w:t>
      </w:r>
      <w:r w:rsidRPr="005343C3">
        <w:rPr>
          <w:rFonts w:ascii="Gadugi" w:hAnsi="Gadugi" w:cs="TimesNewRomanPSMT"/>
          <w:lang w:eastAsia="it-IT"/>
        </w:rPr>
        <w:t>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14:paraId="597E04A1" w14:textId="77777777" w:rsidR="001C03C7" w:rsidRDefault="001C03C7" w:rsidP="005343C3">
      <w:pPr>
        <w:autoSpaceDE w:val="0"/>
        <w:autoSpaceDN w:val="0"/>
        <w:adjustRightInd w:val="0"/>
        <w:spacing w:after="0" w:line="240" w:lineRule="auto"/>
        <w:jc w:val="both"/>
        <w:rPr>
          <w:rFonts w:ascii="Gadugi" w:eastAsia="Times New Roman" w:hAnsi="Gadugi"/>
          <w:lang w:eastAsia="it-IT"/>
        </w:rPr>
      </w:pPr>
    </w:p>
    <w:p w14:paraId="041E5ABB" w14:textId="12C73DB7" w:rsidR="001C03C7" w:rsidRPr="000749FD" w:rsidRDefault="001C03C7" w:rsidP="001C03C7">
      <w:pPr>
        <w:jc w:val="both"/>
        <w:rPr>
          <w:rFonts w:ascii="Gadugi" w:hAnsi="Gadugi" w:cs="Calibri Light"/>
        </w:rPr>
      </w:pPr>
      <w:r>
        <w:rPr>
          <w:rFonts w:ascii="Gadugi" w:eastAsia="Times New Roman" w:hAnsi="Gadugi"/>
          <w:lang w:eastAsia="it-IT"/>
        </w:rPr>
        <w:t>-</w:t>
      </w:r>
      <w:r w:rsidRPr="001C03C7">
        <w:rPr>
          <w:rFonts w:ascii="Gadugi" w:hAnsi="Gadugi" w:cs="Calibri Light"/>
        </w:rPr>
        <w:t xml:space="preserve"> </w:t>
      </w:r>
      <w:r w:rsidRPr="000749FD">
        <w:rPr>
          <w:rFonts w:ascii="Gadugi" w:hAnsi="Gadugi" w:cs="Calibri Light"/>
        </w:rPr>
        <w:t>di non essere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 [Art. 94 comma 5, lettera a]</w:t>
      </w:r>
      <w:r w:rsidRPr="000749FD">
        <w:rPr>
          <w:rFonts w:cs="Calibri"/>
        </w:rPr>
        <w:t>;</w:t>
      </w:r>
    </w:p>
    <w:p w14:paraId="453E4A9F" w14:textId="227A5852" w:rsidR="001E38BC" w:rsidRPr="001E38BC" w:rsidRDefault="001C03C7" w:rsidP="001E38BC">
      <w:pPr>
        <w:jc w:val="both"/>
        <w:rPr>
          <w:rFonts w:ascii="Gadugi" w:hAnsi="Gadugi" w:cs="Calibri Light"/>
        </w:rPr>
      </w:pPr>
      <w:r w:rsidRPr="000749FD">
        <w:rPr>
          <w:rFonts w:ascii="Gadugi" w:hAnsi="Gadugi" w:cs="Calibri Light"/>
        </w:rPr>
        <w:t>- di essere in regola con le norme previste dall’art. 17 della legge 12 marzo 1999, n. 68 [Art. 94 comma 5, lettera b]</w:t>
      </w:r>
      <w:r w:rsidR="001E38BC">
        <w:rPr>
          <w:rFonts w:ascii="Gadugi" w:hAnsi="Gadugi" w:cs="Calibri Light"/>
        </w:rPr>
        <w:t xml:space="preserve"> e in particolare che:</w:t>
      </w:r>
    </w:p>
    <w:p w14:paraId="01C18437"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inferiore a 15 unità e, pertanto, non è soggetta agli obblighi di assunzione obbligatoria;</w:t>
      </w:r>
    </w:p>
    <w:p w14:paraId="77F9EC46" w14:textId="77777777" w:rsidR="001E38BC" w:rsidRPr="001E38BC" w:rsidRDefault="001E38BC" w:rsidP="00547082">
      <w:pPr>
        <w:ind w:left="567"/>
        <w:jc w:val="both"/>
        <w:rPr>
          <w:rFonts w:ascii="Gadugi" w:hAnsi="Gadugi" w:cs="Calibri Light"/>
        </w:rPr>
      </w:pPr>
      <w:r w:rsidRPr="001E38BC">
        <w:rPr>
          <w:rFonts w:ascii="Gadugi" w:hAnsi="Gadugi" w:cs="Calibri Light"/>
        </w:rPr>
        <w:t>oppure</w:t>
      </w:r>
    </w:p>
    <w:p w14:paraId="49EA1F69"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1E38BC" w:rsidRDefault="001E38BC" w:rsidP="00547082">
      <w:pPr>
        <w:ind w:left="567"/>
        <w:jc w:val="both"/>
        <w:rPr>
          <w:rFonts w:ascii="Gadugi" w:hAnsi="Gadugi" w:cs="Calibri Light"/>
        </w:rPr>
      </w:pPr>
      <w:r w:rsidRPr="001E38BC">
        <w:rPr>
          <w:rFonts w:ascii="Gadugi" w:hAnsi="Gadugi" w:cs="Calibri Light"/>
        </w:rPr>
        <w:t>Direzione Provinciale del Lavoro competente ai sensi della Legge 68/99 è: ___________________________ via _______________________</w:t>
      </w:r>
      <w:r>
        <w:rPr>
          <w:rFonts w:ascii="Gadugi" w:hAnsi="Gadugi" w:cs="Calibri Light"/>
        </w:rPr>
        <w:t>_____________ CAP _______</w:t>
      </w:r>
      <w:r w:rsidRPr="001E38BC">
        <w:rPr>
          <w:rFonts w:ascii="Gadugi" w:hAnsi="Gadugi" w:cs="Calibri Light"/>
        </w:rPr>
        <w:t>________, indirizzo PEC _________________________________</w:t>
      </w:r>
      <w:r>
        <w:rPr>
          <w:rFonts w:ascii="Gadugi" w:hAnsi="Gadugi" w:cs="Calibri Light"/>
        </w:rPr>
        <w:t>_________________________________________</w:t>
      </w:r>
      <w:r w:rsidR="00547082">
        <w:rPr>
          <w:rFonts w:ascii="Gadugi" w:hAnsi="Gadugi" w:cs="Calibri Light"/>
        </w:rPr>
        <w:t>____________________</w:t>
      </w:r>
    </w:p>
    <w:p w14:paraId="4CE9C0BB" w14:textId="77777777" w:rsidR="001C03C7" w:rsidRPr="000749FD" w:rsidRDefault="001C03C7" w:rsidP="001C03C7">
      <w:pPr>
        <w:jc w:val="both"/>
        <w:rPr>
          <w:rFonts w:ascii="Gadugi" w:hAnsi="Gadugi" w:cs="Calibri Light"/>
        </w:rPr>
      </w:pPr>
      <w:r w:rsidRPr="000749FD">
        <w:rPr>
          <w:rFonts w:ascii="Gadugi" w:hAnsi="Gadugi" w:cs="Calibri Light"/>
        </w:rPr>
        <w:t>- di aver redatto e trasmesso alle rappresentanze sindacali aziendali e alla consigliera regionale di parità, il rapporto sulla situazione del personale ai sensi dell’articolo 46 del codice delle pari opportunità tra uomo e donna, di cui al decreto legislativo 11 aprile 2006, n. 198 [Art. 94 comma 5, lettera c]</w:t>
      </w:r>
      <w:r w:rsidRPr="000749FD">
        <w:rPr>
          <w:rFonts w:cs="Calibri"/>
        </w:rPr>
        <w:t>;</w:t>
      </w:r>
    </w:p>
    <w:p w14:paraId="3E93B427" w14:textId="77777777" w:rsidR="001C03C7" w:rsidRPr="000749FD" w:rsidRDefault="001C03C7" w:rsidP="001C03C7">
      <w:pPr>
        <w:jc w:val="both"/>
        <w:rPr>
          <w:rFonts w:ascii="Gadugi" w:hAnsi="Gadugi" w:cs="Calibri Light"/>
        </w:rPr>
      </w:pPr>
      <w:r w:rsidRPr="000749FD">
        <w:rPr>
          <w:rFonts w:ascii="Gadugi" w:hAnsi="Gadugi" w:cs="Calibri Light"/>
        </w:rPr>
        <w:t>- di non essere sottoposto a liquidazione giudiziale, di non trovarsi in stato di liquidazione coatta o di concordato preventivo e di non aver in corso un procedimento per l’accesso a una di tali procedure [Art. 94 comma 5, lettera d]</w:t>
      </w:r>
      <w:r w:rsidRPr="000749FD">
        <w:rPr>
          <w:rFonts w:cs="Calibri"/>
        </w:rPr>
        <w:t>;</w:t>
      </w:r>
    </w:p>
    <w:p w14:paraId="43731D6D" w14:textId="77777777" w:rsidR="001C03C7" w:rsidRPr="000749FD" w:rsidRDefault="001C03C7" w:rsidP="001C03C7">
      <w:pPr>
        <w:jc w:val="both"/>
        <w:rPr>
          <w:rFonts w:ascii="Gadugi" w:hAnsi="Gadugi" w:cs="Calibri Light"/>
        </w:rPr>
      </w:pPr>
      <w:r w:rsidRPr="000749FD">
        <w:rPr>
          <w:rFonts w:ascii="Gadugi" w:hAnsi="Gadugi" w:cs="Calibri Light"/>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0954C2" w:rsidRDefault="001C03C7" w:rsidP="009A0362">
      <w:pPr>
        <w:spacing w:before="100" w:beforeAutospacing="1" w:after="100" w:afterAutospacing="1" w:line="240" w:lineRule="auto"/>
        <w:jc w:val="both"/>
        <w:rPr>
          <w:rFonts w:ascii="Gadugi" w:eastAsia="Times New Roman" w:hAnsi="Gadugi"/>
          <w:lang w:eastAsia="it-IT"/>
        </w:rPr>
      </w:pPr>
      <w:r w:rsidRPr="000749FD">
        <w:rPr>
          <w:rFonts w:ascii="Gadugi" w:hAnsi="Gadugi" w:cs="Calibri Light"/>
        </w:rPr>
        <w:t>- di non essere iscritto nel casellario informatico tenuto dall’ANAC per aver presentato false dichiarazioni o falsa documentazione ai fini del rilascio dell’attestazione di qualificazione [Art. 94 comma 5, lettera f]</w:t>
      </w:r>
      <w:r w:rsidRPr="000749FD">
        <w:rPr>
          <w:rFonts w:cs="Calibri"/>
        </w:rPr>
        <w:t>;</w:t>
      </w:r>
      <w:r w:rsidR="009A0362" w:rsidRPr="009A0362">
        <w:rPr>
          <w:rFonts w:ascii="Segoe UI Symbol" w:eastAsia="Times New Roman" w:hAnsi="Segoe UI Symbol" w:cs="Segoe UI Symbol"/>
          <w:lang w:eastAsia="it-IT"/>
        </w:rPr>
        <w:t>-</w:t>
      </w:r>
      <w:r w:rsidR="009A0362">
        <w:rPr>
          <w:rFonts w:ascii="Segoe UI Symbol" w:eastAsia="Times New Roman" w:hAnsi="Segoe UI Symbol" w:cs="Segoe UI Symbol"/>
          <w:lang w:eastAsia="it-IT"/>
        </w:rPr>
        <w:t xml:space="preserve"> </w:t>
      </w:r>
      <w:r w:rsidR="00F53785" w:rsidRPr="000954C2">
        <w:rPr>
          <w:rFonts w:ascii="Gadugi" w:eastAsia="Times New Roman" w:hAnsi="Gadugi"/>
          <w:lang w:eastAsia="it-IT"/>
        </w:rPr>
        <w:t>di non aver,</w:t>
      </w:r>
      <w:r w:rsidR="00A82B71" w:rsidRPr="000954C2">
        <w:rPr>
          <w:rFonts w:ascii="Gadugi" w:eastAsia="Times New Roman" w:hAnsi="Gadugi"/>
          <w:lang w:eastAsia="it-IT"/>
        </w:rPr>
        <w:t xml:space="preserve"> ai sensi dell’articolo 94, comma 6, del D.Lgs</w:t>
      </w:r>
      <w:r w:rsidR="00D17B77" w:rsidRPr="000954C2">
        <w:rPr>
          <w:rFonts w:ascii="Gadugi" w:eastAsia="Times New Roman" w:hAnsi="Gadugi"/>
          <w:lang w:eastAsia="it-IT"/>
        </w:rPr>
        <w:t xml:space="preserve">. </w:t>
      </w:r>
      <w:r w:rsidR="00A82B71" w:rsidRPr="000954C2">
        <w:rPr>
          <w:rFonts w:ascii="Gadugi" w:eastAsia="Times New Roman" w:hAnsi="Gadugi"/>
          <w:lang w:eastAsia="it-IT"/>
        </w:rPr>
        <w:t>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w:t>
      </w:r>
      <w:r w:rsidR="00D17B77" w:rsidRPr="000954C2">
        <w:rPr>
          <w:rFonts w:ascii="Gadugi" w:eastAsia="Times New Roman" w:hAnsi="Gadugi"/>
          <w:lang w:eastAsia="it-IT"/>
        </w:rPr>
        <w:t>.Lgs.</w:t>
      </w:r>
      <w:r w:rsidR="00A82B71" w:rsidRPr="000954C2">
        <w:rPr>
          <w:rFonts w:ascii="Gadugi" w:eastAsia="Times New Roman" w:hAnsi="Gadugi"/>
          <w:lang w:eastAsia="it-IT"/>
        </w:rPr>
        <w:t xml:space="preserve"> 36/2023).</w:t>
      </w:r>
    </w:p>
    <w:p w14:paraId="4362F9E9" w14:textId="77777777"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95 del D.</w:t>
      </w:r>
      <w:r w:rsidR="00D17B77" w:rsidRPr="008E658A">
        <w:rPr>
          <w:rFonts w:ascii="Gadugi" w:hAnsi="Gadugi" w:cs="Calibri"/>
          <w:sz w:val="22"/>
          <w:szCs w:val="22"/>
        </w:rPr>
        <w:t>L</w:t>
      </w:r>
      <w:r w:rsidRPr="008E658A">
        <w:rPr>
          <w:rFonts w:ascii="Gadugi" w:hAnsi="Gadugi" w:cs="Calibri"/>
          <w:sz w:val="22"/>
          <w:szCs w:val="22"/>
        </w:rPr>
        <w:t>gs.</w:t>
      </w:r>
      <w:r w:rsidR="00D17B77" w:rsidRPr="008E658A">
        <w:rPr>
          <w:rFonts w:ascii="Gadugi" w:hAnsi="Gadugi" w:cs="Calibri"/>
          <w:sz w:val="22"/>
          <w:szCs w:val="22"/>
        </w:rPr>
        <w:t xml:space="preserve"> </w:t>
      </w:r>
      <w:r w:rsidRPr="008E658A">
        <w:rPr>
          <w:rFonts w:ascii="Gadugi" w:hAnsi="Gadugi" w:cs="Calibri"/>
          <w:sz w:val="22"/>
          <w:szCs w:val="22"/>
        </w:rPr>
        <w:t xml:space="preserve">36/2023 s.m.i., </w:t>
      </w:r>
      <w:r w:rsidR="008E658A" w:rsidRPr="008E658A">
        <w:rPr>
          <w:rFonts w:ascii="Gadugi" w:hAnsi="Gadugi" w:cs="Calibri"/>
          <w:sz w:val="22"/>
          <w:szCs w:val="22"/>
        </w:rPr>
        <w:t>dichiara</w:t>
      </w:r>
      <w:r w:rsidR="008E658A">
        <w:rPr>
          <w:rFonts w:ascii="Gadugi" w:hAnsi="Gadugi" w:cs="Calibri"/>
          <w:sz w:val="22"/>
          <w:szCs w:val="22"/>
        </w:rPr>
        <w:t>:</w:t>
      </w:r>
    </w:p>
    <w:p w14:paraId="471A281A" w14:textId="04533734"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Segoe UI Symbol" w:hAnsi="Segoe UI Symbol" w:cs="Segoe UI Symbol"/>
        </w:rPr>
        <w:t>-</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5904499" w14:textId="5A3A7C6E"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 xml:space="preserve">che </w:t>
      </w:r>
      <w:r w:rsidR="007A0C48" w:rsidRPr="005343C3">
        <w:rPr>
          <w:rFonts w:ascii="Gadugi" w:hAnsi="Gadugi" w:cs="TimesNewRomanPSMT"/>
          <w:lang w:eastAsia="it-IT"/>
        </w:rPr>
        <w:t>la propria partecipazione non determina una situazione di conflitto di interesse di cui</w:t>
      </w:r>
    </w:p>
    <w:p w14:paraId="6AA48BFA"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14:paraId="459AF353"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4759A81" w14:textId="58F7BC8C" w:rsidR="007A0C48" w:rsidRPr="005343C3" w:rsidRDefault="009A0362" w:rsidP="005343C3">
      <w:pPr>
        <w:autoSpaceDE w:val="0"/>
        <w:autoSpaceDN w:val="0"/>
        <w:adjustRightInd w:val="0"/>
        <w:spacing w:after="0" w:line="240" w:lineRule="auto"/>
        <w:jc w:val="both"/>
        <w:rPr>
          <w:rFonts w:ascii="Gadugi" w:hAnsi="Gadugi"/>
        </w:rPr>
      </w:pPr>
      <w:r>
        <w:rPr>
          <w:rFonts w:ascii="Gadugi" w:hAnsi="Gadugi"/>
        </w:rPr>
        <w:t>-</w:t>
      </w:r>
      <w:r w:rsidR="007A0C48" w:rsidRPr="005343C3">
        <w:rPr>
          <w:rFonts w:ascii="Gadugi" w:hAnsi="Gadugi"/>
        </w:rPr>
        <w:t xml:space="preserve">che </w:t>
      </w:r>
      <w:r w:rsidR="00F53785" w:rsidRPr="005343C3">
        <w:rPr>
          <w:rFonts w:ascii="Gadugi" w:hAnsi="Gadugi"/>
        </w:rPr>
        <w:t xml:space="preserve">la propria partecipazione </w:t>
      </w:r>
      <w:r w:rsidR="007A0C48" w:rsidRPr="005343C3">
        <w:rPr>
          <w:rFonts w:ascii="Gadugi" w:hAnsi="Gadugi"/>
        </w:rPr>
        <w:t xml:space="preserve">non </w:t>
      </w:r>
      <w:r w:rsidR="00F53785" w:rsidRPr="005343C3">
        <w:rPr>
          <w:rFonts w:ascii="Gadugi" w:hAnsi="Gadugi"/>
        </w:rPr>
        <w:t xml:space="preserve">determina </w:t>
      </w:r>
      <w:r w:rsidR="007A0C48" w:rsidRPr="005343C3">
        <w:rPr>
          <w:rFonts w:ascii="Gadugi" w:hAnsi="Gadugi" w:cs="TimesNewRomanPSMT"/>
          <w:lang w:eastAsia="it-IT"/>
        </w:rPr>
        <w:t>una distorsione della concorrenza derivante dal precedente coinvolgimento degli operatori economici nella preparazione della procedura d'appalto</w:t>
      </w:r>
      <w:r w:rsidR="00F53785" w:rsidRPr="005343C3">
        <w:rPr>
          <w:rFonts w:ascii="Gadugi" w:hAnsi="Gadugi" w:cs="TimesNewRomanPSMT"/>
          <w:lang w:eastAsia="it-IT"/>
        </w:rPr>
        <w:t>;</w:t>
      </w:r>
    </w:p>
    <w:p w14:paraId="0EB54186" w14:textId="77777777" w:rsidR="007A0C48" w:rsidRPr="005343C3" w:rsidRDefault="007A0C48" w:rsidP="005343C3">
      <w:pPr>
        <w:autoSpaceDE w:val="0"/>
        <w:autoSpaceDN w:val="0"/>
        <w:adjustRightInd w:val="0"/>
        <w:spacing w:after="0" w:line="240" w:lineRule="auto"/>
        <w:jc w:val="both"/>
        <w:rPr>
          <w:rFonts w:ascii="Gadugi" w:hAnsi="Gadugi"/>
        </w:rPr>
      </w:pPr>
    </w:p>
    <w:p w14:paraId="5A9F726B" w14:textId="5360F83E" w:rsidR="007A0C48" w:rsidRPr="005343C3" w:rsidRDefault="009A0362" w:rsidP="005343C3">
      <w:pPr>
        <w:autoSpaceDE w:val="0"/>
        <w:autoSpaceDN w:val="0"/>
        <w:adjustRightInd w:val="0"/>
        <w:spacing w:after="0" w:line="240" w:lineRule="auto"/>
        <w:jc w:val="both"/>
        <w:rPr>
          <w:rFonts w:ascii="Gadugi" w:hAnsi="Gadugi"/>
        </w:rPr>
      </w:pPr>
      <w:r>
        <w:rPr>
          <w:rFonts w:ascii="Segoe UI Symbol" w:hAnsi="Segoe UI Symbol" w:cs="Segoe UI Symbol"/>
        </w:rPr>
        <w:t>-</w:t>
      </w:r>
      <w:r w:rsidR="007A0C48" w:rsidRPr="005343C3">
        <w:rPr>
          <w:rFonts w:ascii="Gadugi" w:hAnsi="Gadugi"/>
        </w:rPr>
        <w:t>che</w:t>
      </w:r>
      <w:r w:rsidR="00F53785" w:rsidRPr="005343C3">
        <w:rPr>
          <w:rFonts w:ascii="Gadugi" w:hAnsi="Gadugi"/>
        </w:rPr>
        <w:t xml:space="preserve"> </w:t>
      </w:r>
      <w:r w:rsidRPr="00D36D4E">
        <w:rPr>
          <w:rFonts w:ascii="Gadugi" w:hAnsi="Gadugi" w:cs="Calibri Light"/>
        </w:rPr>
        <w:t>non sussistono rilevanti indizi tali da far ritenere che la propria offerta sia imputabile ad un unico centro decisionale a cagione di accordi intercorsi con altri operatori economici partecipanti alla stessa gara</w:t>
      </w:r>
      <w:r>
        <w:rPr>
          <w:rFonts w:ascii="Gadugi" w:hAnsi="Gadugi" w:cs="Calibri Light"/>
        </w:rPr>
        <w:t>;</w:t>
      </w:r>
    </w:p>
    <w:p w14:paraId="31F54A50" w14:textId="77777777" w:rsidR="00007265" w:rsidRPr="005343C3" w:rsidRDefault="00007265" w:rsidP="005343C3">
      <w:pPr>
        <w:autoSpaceDE w:val="0"/>
        <w:autoSpaceDN w:val="0"/>
        <w:adjustRightInd w:val="0"/>
        <w:spacing w:after="0" w:line="240" w:lineRule="auto"/>
        <w:jc w:val="both"/>
        <w:rPr>
          <w:rFonts w:ascii="Gadugi" w:hAnsi="Gadugi"/>
        </w:rPr>
      </w:pPr>
    </w:p>
    <w:p w14:paraId="2A30B7EE" w14:textId="07A8B465"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w:t>
      </w:r>
    </w:p>
    <w:p w14:paraId="2A0CE946" w14:textId="77777777"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14:paraId="4C5DE4AA" w14:textId="727B5339" w:rsidR="00A82B71" w:rsidRDefault="009A0362" w:rsidP="005343C3">
      <w:pPr>
        <w:pStyle w:val="NormaleWeb"/>
        <w:jc w:val="both"/>
        <w:rPr>
          <w:rFonts w:ascii="Gadugi" w:hAnsi="Gadugi"/>
          <w:sz w:val="22"/>
          <w:szCs w:val="22"/>
        </w:rPr>
      </w:pPr>
      <w:r>
        <w:rPr>
          <w:rFonts w:ascii="Gadugi" w:hAnsi="Gadugi"/>
          <w:sz w:val="22"/>
          <w:szCs w:val="22"/>
        </w:rPr>
        <w:t>-</w:t>
      </w:r>
      <w:r w:rsidR="00A82B71" w:rsidRPr="005343C3">
        <w:rPr>
          <w:rFonts w:ascii="Gadugi" w:hAnsi="Gadug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r w:rsidR="00D17B77">
        <w:rPr>
          <w:rFonts w:ascii="Gadugi" w:hAnsi="Gadugi"/>
          <w:sz w:val="22"/>
          <w:szCs w:val="22"/>
        </w:rPr>
        <w:t xml:space="preserve">D.Lgs. </w:t>
      </w:r>
      <w:r w:rsidR="00C76704" w:rsidRPr="005343C3">
        <w:rPr>
          <w:rFonts w:ascii="Gadugi" w:hAnsi="Gadugi"/>
          <w:sz w:val="22"/>
          <w:szCs w:val="22"/>
        </w:rPr>
        <w:t>36/2023</w:t>
      </w:r>
      <w:r w:rsidR="00A82B71" w:rsidRPr="005343C3">
        <w:rPr>
          <w:rFonts w:ascii="Gadugi" w:hAnsi="Gadugi"/>
          <w:sz w:val="22"/>
          <w:szCs w:val="22"/>
        </w:rPr>
        <w:t>.</w:t>
      </w:r>
    </w:p>
    <w:p w14:paraId="0E71A978" w14:textId="5E990B69" w:rsidR="009A0362" w:rsidRPr="00C115FF" w:rsidRDefault="009A0362" w:rsidP="009A0362">
      <w:pPr>
        <w:jc w:val="both"/>
        <w:rPr>
          <w:rFonts w:ascii="Gadugi" w:hAnsi="Gadugi" w:cs="Calibri Light"/>
          <w:b/>
          <w:bCs/>
          <w:i/>
          <w:u w:val="single"/>
        </w:rPr>
      </w:pPr>
      <w:r w:rsidRPr="00D36D4E">
        <w:rPr>
          <w:rFonts w:ascii="Gadugi" w:hAnsi="Gadugi" w:cs="Calibri Light"/>
          <w:b/>
          <w:bCs/>
          <w:i/>
          <w:u w:val="single"/>
        </w:rPr>
        <w:t>ai sensi dell’art. 98 del D.Lgs . 36/2023</w:t>
      </w:r>
    </w:p>
    <w:p w14:paraId="397F1D83" w14:textId="77777777" w:rsidR="009A0362" w:rsidRPr="00D36D4E" w:rsidRDefault="009A0362" w:rsidP="009A0362">
      <w:pPr>
        <w:jc w:val="both"/>
        <w:rPr>
          <w:rFonts w:ascii="Gadugi" w:hAnsi="Gadugi" w:cs="Calibri Light"/>
        </w:rPr>
      </w:pPr>
      <w:r w:rsidRPr="00D36D4E">
        <w:rPr>
          <w:rFonts w:ascii="Gadugi" w:hAnsi="Gadugi" w:cs="Calibri Light"/>
        </w:rPr>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36D4E" w:rsidRDefault="009A0362" w:rsidP="009A0362">
      <w:pPr>
        <w:jc w:val="both"/>
        <w:rPr>
          <w:rFonts w:ascii="Gadugi" w:hAnsi="Gadugi" w:cs="Calibri Light"/>
        </w:rPr>
      </w:pPr>
      <w:r w:rsidRPr="00D36D4E">
        <w:rPr>
          <w:rFonts w:ascii="Gadugi" w:hAnsi="Gadugi" w:cs="Calibri Light"/>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36D4E" w:rsidRDefault="009A0362" w:rsidP="009A0362">
      <w:pPr>
        <w:jc w:val="both"/>
        <w:rPr>
          <w:rFonts w:ascii="Gadugi" w:hAnsi="Gadugi" w:cs="Calibri Light"/>
        </w:rPr>
      </w:pPr>
      <w:r w:rsidRPr="00D36D4E">
        <w:rPr>
          <w:rFonts w:ascii="Gadugi" w:hAnsi="Gadugi" w:cs="Calibri Light"/>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r>
        <w:rPr>
          <w:rFonts w:ascii="Gadugi" w:hAnsi="Gadugi" w:cs="Calibri Light"/>
        </w:rPr>
        <w:t>;</w:t>
      </w:r>
    </w:p>
    <w:p w14:paraId="3FBC2980" w14:textId="77777777" w:rsidR="009A0362" w:rsidRPr="00D36D4E" w:rsidRDefault="009A0362" w:rsidP="009A0362">
      <w:pPr>
        <w:jc w:val="both"/>
        <w:rPr>
          <w:rFonts w:ascii="Gadugi" w:hAnsi="Gadugi" w:cs="Calibri Light"/>
        </w:rPr>
      </w:pPr>
      <w:r w:rsidRPr="00D36D4E">
        <w:rPr>
          <w:rFonts w:ascii="Gadugi" w:hAnsi="Gadugi" w:cs="Calibri Light"/>
        </w:rPr>
        <w:t>- di non aver commesso grave inadempimento nei confronti di uno o più subappaltatori [art. 98 comma 3, lettera d];</w:t>
      </w:r>
    </w:p>
    <w:p w14:paraId="3090EFE3" w14:textId="77777777" w:rsidR="009A0362" w:rsidRPr="00D36D4E" w:rsidRDefault="009A0362" w:rsidP="009A0362">
      <w:pPr>
        <w:jc w:val="both"/>
        <w:rPr>
          <w:rFonts w:ascii="Gadugi" w:hAnsi="Gadugi" w:cs="Calibri Light"/>
        </w:rPr>
      </w:pPr>
      <w:r w:rsidRPr="00D36D4E">
        <w:rPr>
          <w:rFonts w:ascii="Gadugi" w:hAnsi="Gadugi" w:cs="Calibri Light"/>
        </w:rPr>
        <w:t>- di non aver violato il divieto di intestazione fiduciaria di cui all'articolo 17 della legge 19 marzo 1990, n. 55 [art. 98 comma 3, lettera e];</w:t>
      </w:r>
    </w:p>
    <w:p w14:paraId="434FAFE1" w14:textId="77777777" w:rsidR="009A0362" w:rsidRPr="00D36D4E" w:rsidRDefault="009A0362" w:rsidP="009A0362">
      <w:pPr>
        <w:jc w:val="both"/>
        <w:rPr>
          <w:rFonts w:ascii="Gadugi" w:hAnsi="Gadugi" w:cs="Calibri Light"/>
        </w:rPr>
      </w:pPr>
      <w:r w:rsidRPr="00D36D4E">
        <w:rPr>
          <w:rFonts w:ascii="Gadugi" w:hAnsi="Gadugi" w:cs="Calibri Light"/>
        </w:rPr>
        <w:t>- di non essere stato vittima dei reati previsti e puniti dagli articoli 317 e 629 del codice penale aggravati ai sensi dell’articolo 416-</w:t>
      </w:r>
      <w:r w:rsidRPr="00D36D4E">
        <w:rPr>
          <w:rFonts w:ascii="Gadugi" w:hAnsi="Gadugi" w:cs="Calibri Light"/>
          <w:i/>
        </w:rPr>
        <w:t>bis</w:t>
      </w:r>
      <w:r w:rsidRPr="00D36D4E">
        <w:rPr>
          <w:rFonts w:ascii="Gadugi" w:hAnsi="Gadugi" w:cs="Calibri Light"/>
        </w:rPr>
        <w:t>.1 del medesimo codice e di conseguenza che non sussistono fatti da denunciare all’autorità giudiziaria [art. 98 comma 3, lettera f];</w:t>
      </w:r>
    </w:p>
    <w:p w14:paraId="631B3177"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commissione di taluno dei reati consumati o tentati di cui al comma 1 dell’articolo 94 del D.Lgs. 36/2023 [art. 98 comma 3, lettera g];</w:t>
      </w:r>
    </w:p>
    <w:p w14:paraId="25457D32"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o accertata commissione di taluno dei seguenti reati consumati [art. 98 comma 3, lettera h]:</w:t>
      </w:r>
    </w:p>
    <w:p w14:paraId="75E0AE45"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abusivo esercizio di una professione, ai sensi dell’articolo 348 del codice penale;</w:t>
      </w:r>
    </w:p>
    <w:p w14:paraId="478A755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tributari ai sensi del decreto legislativo 10 marzo 2000, n. 74, delitti societari di cui agli articoli 2621 e seguenti del codice civile o delitti contro l’industria e il commercio di cui agli articoli da 513 a 517 del codice penale;</w:t>
      </w:r>
    </w:p>
    <w:p w14:paraId="21A675E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previsti dal decreto legislativo 8 giugno 2001, n. 231</w:t>
      </w:r>
      <w:r>
        <w:rPr>
          <w:rFonts w:ascii="Gadugi" w:hAnsi="Gadugi" w:cs="Calibri Light"/>
        </w:rPr>
        <w:t>;</w:t>
      </w:r>
    </w:p>
    <w:p w14:paraId="3E1981DE" w14:textId="3AA170B5" w:rsidR="00CD6DCB" w:rsidRPr="005343C3" w:rsidRDefault="00CD6DCB" w:rsidP="00CD6DCB">
      <w:pPr>
        <w:spacing w:after="0" w:line="0" w:lineRule="atLeast"/>
        <w:jc w:val="both"/>
        <w:rPr>
          <w:rFonts w:ascii="Gadugi" w:hAnsi="Gadugi" w:cs="Calibri"/>
        </w:rPr>
      </w:pPr>
    </w:p>
    <w:p w14:paraId="73980959" w14:textId="77777777"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14:paraId="2AAB8429" w14:textId="77777777"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5343C3" w14:paraId="40F2337A" w14:textId="77777777" w:rsidTr="009867B9">
        <w:trPr>
          <w:trHeight w:val="462"/>
        </w:trPr>
        <w:tc>
          <w:tcPr>
            <w:tcW w:w="968" w:type="pct"/>
            <w:tcBorders>
              <w:top w:val="single" w:sz="4" w:space="0" w:color="auto"/>
            </w:tcBorders>
            <w:vAlign w:val="center"/>
          </w:tcPr>
          <w:p w14:paraId="10F9D0DF"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14:paraId="5ACEA26C"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14:paraId="4439F7E7"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14:paraId="7EE83D9E"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14:paraId="2E90DB66"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14:paraId="063D9B6B"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14:paraId="048016AA"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14:paraId="6A7A2B46" w14:textId="77777777" w:rsidTr="009867B9">
        <w:trPr>
          <w:trHeight w:val="284"/>
        </w:trPr>
        <w:tc>
          <w:tcPr>
            <w:tcW w:w="968" w:type="pct"/>
            <w:vAlign w:val="center"/>
          </w:tcPr>
          <w:p w14:paraId="26ADA03F"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DE94AF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29ED6A14" w14:textId="77777777" w:rsidR="00CD6DCB" w:rsidRPr="005343C3" w:rsidRDefault="00CD6DCB" w:rsidP="004444C5">
            <w:pPr>
              <w:spacing w:after="0" w:line="0" w:lineRule="atLeast"/>
              <w:jc w:val="both"/>
              <w:rPr>
                <w:rFonts w:ascii="Gadugi" w:hAnsi="Gadugi" w:cs="Calibri"/>
              </w:rPr>
            </w:pPr>
          </w:p>
        </w:tc>
        <w:tc>
          <w:tcPr>
            <w:tcW w:w="795" w:type="pct"/>
          </w:tcPr>
          <w:p w14:paraId="140B496D"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100C8B01"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4C3D65E0" w14:textId="77777777" w:rsidR="00CD6DCB" w:rsidRPr="005343C3" w:rsidRDefault="00CD6DCB" w:rsidP="004444C5">
            <w:pPr>
              <w:spacing w:after="0" w:line="0" w:lineRule="atLeast"/>
              <w:jc w:val="both"/>
              <w:rPr>
                <w:rFonts w:ascii="Gadugi" w:hAnsi="Gadugi" w:cs="Calibri"/>
              </w:rPr>
            </w:pPr>
          </w:p>
        </w:tc>
      </w:tr>
      <w:tr w:rsidR="00CD6DCB" w:rsidRPr="005343C3" w14:paraId="2BB9EB33" w14:textId="77777777" w:rsidTr="009867B9">
        <w:trPr>
          <w:trHeight w:val="284"/>
        </w:trPr>
        <w:tc>
          <w:tcPr>
            <w:tcW w:w="968" w:type="pct"/>
            <w:vAlign w:val="center"/>
          </w:tcPr>
          <w:p w14:paraId="6BDB01A8"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BDB7315"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3CDAB995" w14:textId="77777777" w:rsidR="00CD6DCB" w:rsidRPr="005343C3" w:rsidRDefault="00CD6DCB" w:rsidP="004444C5">
            <w:pPr>
              <w:spacing w:after="0" w:line="0" w:lineRule="atLeast"/>
              <w:jc w:val="both"/>
              <w:rPr>
                <w:rFonts w:ascii="Gadugi" w:hAnsi="Gadugi" w:cs="Calibri"/>
              </w:rPr>
            </w:pPr>
          </w:p>
        </w:tc>
        <w:tc>
          <w:tcPr>
            <w:tcW w:w="795" w:type="pct"/>
          </w:tcPr>
          <w:p w14:paraId="2E0E5183"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659D3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6F22F911" w14:textId="77777777" w:rsidR="00CD6DCB" w:rsidRPr="005343C3" w:rsidRDefault="00CD6DCB" w:rsidP="004444C5">
            <w:pPr>
              <w:spacing w:after="0" w:line="0" w:lineRule="atLeast"/>
              <w:jc w:val="both"/>
              <w:rPr>
                <w:rFonts w:ascii="Gadugi" w:hAnsi="Gadugi" w:cs="Calibri"/>
              </w:rPr>
            </w:pPr>
          </w:p>
        </w:tc>
      </w:tr>
      <w:tr w:rsidR="00CD6DCB" w:rsidRPr="005343C3" w14:paraId="4116E826" w14:textId="77777777" w:rsidTr="009867B9">
        <w:trPr>
          <w:trHeight w:val="284"/>
        </w:trPr>
        <w:tc>
          <w:tcPr>
            <w:tcW w:w="968" w:type="pct"/>
            <w:vAlign w:val="center"/>
          </w:tcPr>
          <w:p w14:paraId="1680DE45"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8DBAF4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4EDFB85E" w14:textId="77777777" w:rsidR="00CD6DCB" w:rsidRPr="005343C3" w:rsidRDefault="00CD6DCB" w:rsidP="004444C5">
            <w:pPr>
              <w:spacing w:after="0" w:line="0" w:lineRule="atLeast"/>
              <w:jc w:val="both"/>
              <w:rPr>
                <w:rFonts w:ascii="Gadugi" w:hAnsi="Gadugi" w:cs="Calibri"/>
              </w:rPr>
            </w:pPr>
          </w:p>
        </w:tc>
        <w:tc>
          <w:tcPr>
            <w:tcW w:w="795" w:type="pct"/>
          </w:tcPr>
          <w:p w14:paraId="77B0C0DE"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52E3F2DE"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0DE90FFC" w14:textId="77777777" w:rsidR="00CD6DCB" w:rsidRPr="005343C3" w:rsidRDefault="00CD6DCB" w:rsidP="004444C5">
            <w:pPr>
              <w:spacing w:after="0" w:line="0" w:lineRule="atLeast"/>
              <w:jc w:val="both"/>
              <w:rPr>
                <w:rFonts w:ascii="Gadugi" w:hAnsi="Gadugi" w:cs="Calibri"/>
              </w:rPr>
            </w:pPr>
          </w:p>
        </w:tc>
      </w:tr>
      <w:tr w:rsidR="00CD6DCB" w:rsidRPr="005343C3" w14:paraId="678156D1" w14:textId="77777777" w:rsidTr="009867B9">
        <w:trPr>
          <w:trHeight w:val="284"/>
        </w:trPr>
        <w:tc>
          <w:tcPr>
            <w:tcW w:w="968" w:type="pct"/>
            <w:vAlign w:val="center"/>
          </w:tcPr>
          <w:p w14:paraId="26D4DD16"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F326251"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5AF2A8A6" w14:textId="77777777" w:rsidR="00CD6DCB" w:rsidRPr="005343C3" w:rsidRDefault="00CD6DCB" w:rsidP="004444C5">
            <w:pPr>
              <w:spacing w:after="0" w:line="0" w:lineRule="atLeast"/>
              <w:jc w:val="both"/>
              <w:rPr>
                <w:rFonts w:ascii="Gadugi" w:hAnsi="Gadugi" w:cs="Calibri"/>
              </w:rPr>
            </w:pPr>
          </w:p>
        </w:tc>
        <w:tc>
          <w:tcPr>
            <w:tcW w:w="795" w:type="pct"/>
          </w:tcPr>
          <w:p w14:paraId="2A3CBF5F"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7867B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7D4BFEF7" w14:textId="77777777" w:rsidR="00CD6DCB" w:rsidRPr="005343C3" w:rsidRDefault="00CD6DCB" w:rsidP="004444C5">
            <w:pPr>
              <w:spacing w:after="0" w:line="0" w:lineRule="atLeast"/>
              <w:jc w:val="both"/>
              <w:rPr>
                <w:rFonts w:ascii="Gadugi" w:hAnsi="Gadugi" w:cs="Calibri"/>
              </w:rPr>
            </w:pPr>
          </w:p>
        </w:tc>
      </w:tr>
      <w:tr w:rsidR="00CD6DCB" w:rsidRPr="005343C3" w14:paraId="68C53E24" w14:textId="77777777" w:rsidTr="009867B9">
        <w:trPr>
          <w:trHeight w:val="284"/>
        </w:trPr>
        <w:tc>
          <w:tcPr>
            <w:tcW w:w="968" w:type="pct"/>
            <w:tcBorders>
              <w:bottom w:val="single" w:sz="4" w:space="0" w:color="auto"/>
            </w:tcBorders>
            <w:vAlign w:val="center"/>
          </w:tcPr>
          <w:p w14:paraId="67EC9153" w14:textId="77777777"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14:paraId="79901196" w14:textId="77777777"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14:paraId="26FFB209" w14:textId="77777777"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14:paraId="3A5DD791" w14:textId="77777777"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14:paraId="3D23966A" w14:textId="77777777"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14:paraId="194E37F4" w14:textId="77777777" w:rsidR="00CD6DCB" w:rsidRPr="005343C3" w:rsidRDefault="00CD6DCB" w:rsidP="004444C5">
            <w:pPr>
              <w:spacing w:after="0" w:line="0" w:lineRule="atLeast"/>
              <w:jc w:val="both"/>
              <w:rPr>
                <w:rFonts w:ascii="Gadugi" w:hAnsi="Gadugi" w:cs="Calibri"/>
              </w:rPr>
            </w:pPr>
          </w:p>
        </w:tc>
      </w:tr>
    </w:tbl>
    <w:p w14:paraId="71EDD540" w14:textId="77777777" w:rsidR="00CD6DCB" w:rsidRPr="005343C3" w:rsidRDefault="00CD6DCB" w:rsidP="005343C3">
      <w:pPr>
        <w:spacing w:after="0" w:line="0" w:lineRule="atLeast"/>
        <w:jc w:val="both"/>
        <w:rPr>
          <w:rFonts w:ascii="Gadugi" w:hAnsi="Gadugi" w:cs="Calibri"/>
        </w:rPr>
      </w:pPr>
    </w:p>
    <w:p w14:paraId="4C1AE0D9" w14:textId="77777777"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14:paraId="7256F864"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l’articolo 96, comma 14, del D.L</w:t>
      </w:r>
      <w:r w:rsidRPr="005343C3">
        <w:rPr>
          <w:rFonts w:ascii="Gadugi" w:hAnsi="Gadugi"/>
          <w:sz w:val="22"/>
          <w:szCs w:val="22"/>
        </w:rPr>
        <w:t>gs. n. 36/2023, l’operatore ha l’obbligo di comunicare alla stazione appaltante anche la sussistenza dei fatti e dei provvedimenti che possono costituire causa di esclusione ai sensi degli articoli 94 e 95, ove non menzionati nel proprio fascicolo virtuale;</w:t>
      </w:r>
    </w:p>
    <w:p w14:paraId="1CE6D03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14:paraId="5DCFB4BC"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4F5FF619"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AUTORIZZARE, ai sensi del decreto legislativo 30 giugno 2003, n. 196 e ss.mm.ii.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14:paraId="1EFF27E7" w14:textId="77777777"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14:paraId="3DAA9C77" w14:textId="77777777"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14:paraId="55414903" w14:textId="77777777" w:rsidR="00D17B77" w:rsidRDefault="00D17B77" w:rsidP="005343C3">
      <w:pPr>
        <w:spacing w:after="0" w:line="0" w:lineRule="atLeast"/>
        <w:jc w:val="both"/>
        <w:rPr>
          <w:rFonts w:ascii="Gadugi" w:hAnsi="Gadugi" w:cs="Calibri"/>
        </w:rPr>
      </w:pPr>
    </w:p>
    <w:p w14:paraId="449AD261" w14:textId="77777777"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14:paraId="0285A85C" w14:textId="77777777" w:rsidR="00D17B77" w:rsidRPr="005343C3" w:rsidRDefault="00D17B77" w:rsidP="005343C3">
      <w:pPr>
        <w:spacing w:after="0" w:line="0" w:lineRule="atLeast"/>
        <w:jc w:val="both"/>
        <w:rPr>
          <w:rFonts w:ascii="Gadugi" w:hAnsi="Gadugi" w:cs="Calibri"/>
        </w:rPr>
      </w:pPr>
    </w:p>
    <w:p w14:paraId="5C989215" w14:textId="77777777"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14:paraId="64292677" w14:textId="77777777" w:rsidR="007746EC" w:rsidRPr="005343C3" w:rsidRDefault="007746EC" w:rsidP="005343C3">
      <w:pPr>
        <w:spacing w:after="0" w:line="0" w:lineRule="atLeast"/>
        <w:jc w:val="both"/>
        <w:rPr>
          <w:rFonts w:ascii="Gadugi" w:hAnsi="Gadugi" w:cs="Calibri"/>
        </w:rPr>
      </w:pPr>
    </w:p>
    <w:p w14:paraId="19B59739" w14:textId="77777777" w:rsidR="008C7092" w:rsidRPr="005343C3" w:rsidRDefault="008C7092" w:rsidP="005343C3">
      <w:pPr>
        <w:autoSpaceDE w:val="0"/>
        <w:autoSpaceDN w:val="0"/>
        <w:adjustRightInd w:val="0"/>
        <w:spacing w:after="0" w:line="240" w:lineRule="auto"/>
        <w:jc w:val="both"/>
        <w:rPr>
          <w:rFonts w:ascii="Gadugi" w:hAnsi="Gadugi" w:cs="Calibri"/>
          <w:lang w:eastAsia="it-IT"/>
        </w:rPr>
      </w:pPr>
    </w:p>
    <w:p w14:paraId="6677201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14:paraId="031665DA"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14:paraId="0D4E13B8"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14:paraId="4540F139" w14:textId="77777777" w:rsidR="008C7092" w:rsidRPr="005343C3" w:rsidRDefault="008C7092" w:rsidP="005343C3">
      <w:pPr>
        <w:spacing w:after="0" w:line="0" w:lineRule="atLeast"/>
        <w:jc w:val="both"/>
        <w:rPr>
          <w:rFonts w:ascii="Gadugi" w:hAnsi="Gadugi" w:cs="Calibri"/>
        </w:rPr>
      </w:pPr>
    </w:p>
    <w:p w14:paraId="6772EB40" w14:textId="7C772A95" w:rsidR="007746EC" w:rsidRPr="005343C3" w:rsidRDefault="007746EC" w:rsidP="005343C3">
      <w:pPr>
        <w:spacing w:after="0" w:line="0" w:lineRule="atLeast"/>
        <w:jc w:val="both"/>
        <w:rPr>
          <w:rFonts w:ascii="Gadugi" w:hAnsi="Gadugi" w:cs="Calibri"/>
          <w:b/>
          <w:bCs/>
        </w:rPr>
      </w:pPr>
    </w:p>
    <w:sectPr w:rsidR="007746EC" w:rsidRPr="005343C3" w:rsidSect="009B29B1">
      <w:headerReference w:type="default" r:id="rId7"/>
      <w:footerReference w:type="default" r:id="rId8"/>
      <w:headerReference w:type="first" r:id="rId9"/>
      <w:footerReference w:type="first" r:id="rId10"/>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253F6" w14:textId="77777777" w:rsidR="008210F5" w:rsidRDefault="008210F5" w:rsidP="001C42B8">
      <w:pPr>
        <w:spacing w:after="0" w:line="240" w:lineRule="auto"/>
      </w:pPr>
      <w:r>
        <w:separator/>
      </w:r>
    </w:p>
  </w:endnote>
  <w:endnote w:type="continuationSeparator" w:id="0">
    <w:p w14:paraId="7FF3D5C2" w14:textId="77777777" w:rsidR="008210F5" w:rsidRDefault="008210F5"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0B1F0" w14:textId="741CBD7F"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F779A0">
      <w:rPr>
        <w:noProof/>
      </w:rPr>
      <w:t>5</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0096E" w14:textId="77777777" w:rsidR="008210F5" w:rsidRDefault="008210F5" w:rsidP="001C42B8">
      <w:pPr>
        <w:spacing w:after="0" w:line="240" w:lineRule="auto"/>
      </w:pPr>
      <w:r>
        <w:separator/>
      </w:r>
    </w:p>
  </w:footnote>
  <w:footnote w:type="continuationSeparator" w:id="0">
    <w:p w14:paraId="6669B411" w14:textId="77777777" w:rsidR="008210F5" w:rsidRDefault="008210F5"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E4E19" w14:textId="7AA08A21" w:rsidR="007746EC" w:rsidRDefault="007A5A4F" w:rsidP="001C42B8">
    <w:pPr>
      <w:pStyle w:val="Intestazione"/>
      <w:jc w:val="right"/>
    </w:pPr>
    <w:r>
      <w:rPr>
        <w:rFonts w:ascii="Cambria" w:hAnsi="Cambria"/>
        <w:noProof/>
      </w:rPr>
      <w:drawing>
        <wp:inline distT="0" distB="0" distL="0" distR="0" wp14:anchorId="7BDFFAA3" wp14:editId="5A9F39B9">
          <wp:extent cx="1267460" cy="8464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8464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0F6EA" w14:textId="7A55F74E" w:rsidR="00EB2D4E" w:rsidRPr="00C47152" w:rsidRDefault="007A5A4F" w:rsidP="00EB2D4E">
    <w:pPr>
      <w:pStyle w:val="Pidipagina"/>
      <w:ind w:firstLine="5103"/>
      <w:jc w:val="center"/>
      <w:rPr>
        <w:rFonts w:ascii="Gadugi" w:hAnsi="Gadugi"/>
        <w:noProof/>
        <w:sz w:val="20"/>
      </w:rPr>
    </w:pPr>
    <w:r>
      <w:rPr>
        <w:rFonts w:ascii="Cambria" w:hAnsi="Cambria"/>
        <w:noProof/>
      </w:rPr>
      <w:drawing>
        <wp:inline distT="0" distB="0" distL="0" distR="0" wp14:anchorId="4EFD5DFA" wp14:editId="690B165C">
          <wp:extent cx="1267460" cy="84645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846455"/>
                  </a:xfrm>
                  <a:prstGeom prst="rect">
                    <a:avLst/>
                  </a:prstGeom>
                  <a:noFill/>
                </pic:spPr>
              </pic:pic>
            </a:graphicData>
          </a:graphic>
        </wp:inline>
      </w:drawing>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74312B"/>
    <w:multiLevelType w:val="hybridMultilevel"/>
    <w:tmpl w:val="B86A4104"/>
    <w:lvl w:ilvl="0" w:tplc="47725EC2">
      <w:numFmt w:val="bullet"/>
      <w:lvlText w:val="-"/>
      <w:lvlJc w:val="left"/>
      <w:pPr>
        <w:ind w:left="420" w:hanging="360"/>
      </w:pPr>
      <w:rPr>
        <w:rFonts w:ascii="Calibri" w:eastAsia="Times New Roman" w:hAnsi="Calibri" w:cs="Calibr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9"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2"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7"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8"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90699986">
    <w:abstractNumId w:val="18"/>
  </w:num>
  <w:num w:numId="2" w16cid:durableId="1962151091">
    <w:abstractNumId w:val="15"/>
  </w:num>
  <w:num w:numId="3" w16cid:durableId="98910345">
    <w:abstractNumId w:val="9"/>
  </w:num>
  <w:num w:numId="4" w16cid:durableId="1419253930">
    <w:abstractNumId w:val="7"/>
  </w:num>
  <w:num w:numId="5" w16cid:durableId="1221794746">
    <w:abstractNumId w:val="10"/>
  </w:num>
  <w:num w:numId="6" w16cid:durableId="923535106">
    <w:abstractNumId w:val="28"/>
  </w:num>
  <w:num w:numId="7" w16cid:durableId="1732148751">
    <w:abstractNumId w:val="13"/>
  </w:num>
  <w:num w:numId="8" w16cid:durableId="1878662596">
    <w:abstractNumId w:val="27"/>
  </w:num>
  <w:num w:numId="9" w16cid:durableId="1250774694">
    <w:abstractNumId w:val="3"/>
  </w:num>
  <w:num w:numId="10" w16cid:durableId="653726018">
    <w:abstractNumId w:val="11"/>
  </w:num>
  <w:num w:numId="11" w16cid:durableId="835267082">
    <w:abstractNumId w:val="8"/>
  </w:num>
  <w:num w:numId="12" w16cid:durableId="374812667">
    <w:abstractNumId w:val="21"/>
  </w:num>
  <w:num w:numId="13" w16cid:durableId="1327707251">
    <w:abstractNumId w:val="30"/>
  </w:num>
  <w:num w:numId="14" w16cid:durableId="1047726665">
    <w:abstractNumId w:val="16"/>
  </w:num>
  <w:num w:numId="15" w16cid:durableId="2093307986">
    <w:abstractNumId w:val="22"/>
  </w:num>
  <w:num w:numId="16" w16cid:durableId="1493331076">
    <w:abstractNumId w:val="14"/>
  </w:num>
  <w:num w:numId="17" w16cid:durableId="912085449">
    <w:abstractNumId w:val="23"/>
  </w:num>
  <w:num w:numId="18" w16cid:durableId="625963062">
    <w:abstractNumId w:val="2"/>
  </w:num>
  <w:num w:numId="19" w16cid:durableId="408580040">
    <w:abstractNumId w:val="5"/>
  </w:num>
  <w:num w:numId="20" w16cid:durableId="1213662953">
    <w:abstractNumId w:val="17"/>
  </w:num>
  <w:num w:numId="21" w16cid:durableId="2058966886">
    <w:abstractNumId w:val="19"/>
  </w:num>
  <w:num w:numId="22" w16cid:durableId="446704963">
    <w:abstractNumId w:val="25"/>
  </w:num>
  <w:num w:numId="23" w16cid:durableId="1760371033">
    <w:abstractNumId w:val="0"/>
  </w:num>
  <w:num w:numId="24" w16cid:durableId="10568597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9726937">
    <w:abstractNumId w:val="29"/>
  </w:num>
  <w:num w:numId="26" w16cid:durableId="1195575296">
    <w:abstractNumId w:val="4"/>
  </w:num>
  <w:num w:numId="27" w16cid:durableId="857542582">
    <w:abstractNumId w:val="12"/>
  </w:num>
  <w:num w:numId="28" w16cid:durableId="829562005">
    <w:abstractNumId w:val="24"/>
  </w:num>
  <w:num w:numId="29" w16cid:durableId="992681187">
    <w:abstractNumId w:val="20"/>
  </w:num>
  <w:num w:numId="30" w16cid:durableId="77486282">
    <w:abstractNumId w:val="26"/>
  </w:num>
  <w:num w:numId="31" w16cid:durableId="784354049">
    <w:abstractNumId w:val="1"/>
  </w:num>
  <w:num w:numId="32" w16cid:durableId="19373963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08"/>
  <w:hyphenationZone w:val="283"/>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2B8"/>
    <w:rsid w:val="00000F3E"/>
    <w:rsid w:val="000050D6"/>
    <w:rsid w:val="00006770"/>
    <w:rsid w:val="00007265"/>
    <w:rsid w:val="00010AF9"/>
    <w:rsid w:val="00021816"/>
    <w:rsid w:val="00025DCE"/>
    <w:rsid w:val="00045640"/>
    <w:rsid w:val="00056EDC"/>
    <w:rsid w:val="000954C2"/>
    <w:rsid w:val="000A2672"/>
    <w:rsid w:val="000B3850"/>
    <w:rsid w:val="000B7AD5"/>
    <w:rsid w:val="000C33FE"/>
    <w:rsid w:val="000E3347"/>
    <w:rsid w:val="000F3CBD"/>
    <w:rsid w:val="000F7008"/>
    <w:rsid w:val="0011070E"/>
    <w:rsid w:val="001429DB"/>
    <w:rsid w:val="00163A93"/>
    <w:rsid w:val="0017096A"/>
    <w:rsid w:val="00172F45"/>
    <w:rsid w:val="001A6EBC"/>
    <w:rsid w:val="001B0F09"/>
    <w:rsid w:val="001C03C7"/>
    <w:rsid w:val="001C42B8"/>
    <w:rsid w:val="001D2A17"/>
    <w:rsid w:val="001E3575"/>
    <w:rsid w:val="001E38BC"/>
    <w:rsid w:val="001F557B"/>
    <w:rsid w:val="001F76F0"/>
    <w:rsid w:val="002051EF"/>
    <w:rsid w:val="0023328B"/>
    <w:rsid w:val="00234BEE"/>
    <w:rsid w:val="00264385"/>
    <w:rsid w:val="00277751"/>
    <w:rsid w:val="002944C3"/>
    <w:rsid w:val="0029468A"/>
    <w:rsid w:val="00297361"/>
    <w:rsid w:val="002B1AAD"/>
    <w:rsid w:val="002B6987"/>
    <w:rsid w:val="002C0D26"/>
    <w:rsid w:val="002C4DA6"/>
    <w:rsid w:val="003026EA"/>
    <w:rsid w:val="00310A80"/>
    <w:rsid w:val="00315ABD"/>
    <w:rsid w:val="00335228"/>
    <w:rsid w:val="0037125A"/>
    <w:rsid w:val="00372996"/>
    <w:rsid w:val="00387756"/>
    <w:rsid w:val="00390AEE"/>
    <w:rsid w:val="00392C76"/>
    <w:rsid w:val="0039712B"/>
    <w:rsid w:val="003B47B2"/>
    <w:rsid w:val="003D067B"/>
    <w:rsid w:val="003D2152"/>
    <w:rsid w:val="003E3CFB"/>
    <w:rsid w:val="003F3F2E"/>
    <w:rsid w:val="00402364"/>
    <w:rsid w:val="00402E99"/>
    <w:rsid w:val="00447767"/>
    <w:rsid w:val="00452EBD"/>
    <w:rsid w:val="00456290"/>
    <w:rsid w:val="004668B1"/>
    <w:rsid w:val="00492AED"/>
    <w:rsid w:val="00497B26"/>
    <w:rsid w:val="004A5790"/>
    <w:rsid w:val="004C1221"/>
    <w:rsid w:val="004D164B"/>
    <w:rsid w:val="004F29BA"/>
    <w:rsid w:val="004F2D17"/>
    <w:rsid w:val="004F7ED9"/>
    <w:rsid w:val="0050481B"/>
    <w:rsid w:val="00507B53"/>
    <w:rsid w:val="00530D0D"/>
    <w:rsid w:val="00531C9A"/>
    <w:rsid w:val="005343C3"/>
    <w:rsid w:val="00537B8E"/>
    <w:rsid w:val="0054293C"/>
    <w:rsid w:val="00543EFD"/>
    <w:rsid w:val="00547082"/>
    <w:rsid w:val="00557932"/>
    <w:rsid w:val="005623C5"/>
    <w:rsid w:val="00581F74"/>
    <w:rsid w:val="005900CC"/>
    <w:rsid w:val="00596F73"/>
    <w:rsid w:val="005C01D5"/>
    <w:rsid w:val="005C31D0"/>
    <w:rsid w:val="005C733A"/>
    <w:rsid w:val="005D0062"/>
    <w:rsid w:val="0060578A"/>
    <w:rsid w:val="0062100F"/>
    <w:rsid w:val="00622ACA"/>
    <w:rsid w:val="00622DD7"/>
    <w:rsid w:val="00624B7A"/>
    <w:rsid w:val="00625149"/>
    <w:rsid w:val="00661EFA"/>
    <w:rsid w:val="0066363C"/>
    <w:rsid w:val="00667F9B"/>
    <w:rsid w:val="006707DF"/>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A5A4F"/>
    <w:rsid w:val="007E63D1"/>
    <w:rsid w:val="007F16BD"/>
    <w:rsid w:val="007F5884"/>
    <w:rsid w:val="0080538D"/>
    <w:rsid w:val="00806844"/>
    <w:rsid w:val="00815831"/>
    <w:rsid w:val="008210F5"/>
    <w:rsid w:val="00831B38"/>
    <w:rsid w:val="008441BF"/>
    <w:rsid w:val="008451F4"/>
    <w:rsid w:val="00866C27"/>
    <w:rsid w:val="00866E85"/>
    <w:rsid w:val="008B10B3"/>
    <w:rsid w:val="008B6496"/>
    <w:rsid w:val="008C39CC"/>
    <w:rsid w:val="008C7092"/>
    <w:rsid w:val="008D0647"/>
    <w:rsid w:val="008E658A"/>
    <w:rsid w:val="00911838"/>
    <w:rsid w:val="009372A8"/>
    <w:rsid w:val="00942E96"/>
    <w:rsid w:val="009462D4"/>
    <w:rsid w:val="00950394"/>
    <w:rsid w:val="009536AF"/>
    <w:rsid w:val="009867B9"/>
    <w:rsid w:val="009942DF"/>
    <w:rsid w:val="009A0362"/>
    <w:rsid w:val="009B0229"/>
    <w:rsid w:val="009B29B1"/>
    <w:rsid w:val="009C0F96"/>
    <w:rsid w:val="009D35BA"/>
    <w:rsid w:val="009D5511"/>
    <w:rsid w:val="009E646D"/>
    <w:rsid w:val="009E6E52"/>
    <w:rsid w:val="009F0EC5"/>
    <w:rsid w:val="009F5A1F"/>
    <w:rsid w:val="009F630D"/>
    <w:rsid w:val="00A066E8"/>
    <w:rsid w:val="00A11694"/>
    <w:rsid w:val="00A26F72"/>
    <w:rsid w:val="00A35A0B"/>
    <w:rsid w:val="00A47F9F"/>
    <w:rsid w:val="00A6183C"/>
    <w:rsid w:val="00A65A6C"/>
    <w:rsid w:val="00A75A3B"/>
    <w:rsid w:val="00A82B71"/>
    <w:rsid w:val="00A92EBC"/>
    <w:rsid w:val="00AA4189"/>
    <w:rsid w:val="00AB2728"/>
    <w:rsid w:val="00AB57E3"/>
    <w:rsid w:val="00AD71EB"/>
    <w:rsid w:val="00AE2A0A"/>
    <w:rsid w:val="00AF29E4"/>
    <w:rsid w:val="00B06761"/>
    <w:rsid w:val="00B2147B"/>
    <w:rsid w:val="00B2650D"/>
    <w:rsid w:val="00B32ABC"/>
    <w:rsid w:val="00B47D31"/>
    <w:rsid w:val="00B51CFE"/>
    <w:rsid w:val="00B57F59"/>
    <w:rsid w:val="00B906A3"/>
    <w:rsid w:val="00B9141B"/>
    <w:rsid w:val="00BA05D9"/>
    <w:rsid w:val="00BA1D62"/>
    <w:rsid w:val="00BB02F2"/>
    <w:rsid w:val="00BB1F9F"/>
    <w:rsid w:val="00BC4284"/>
    <w:rsid w:val="00BE1425"/>
    <w:rsid w:val="00C013B0"/>
    <w:rsid w:val="00C07148"/>
    <w:rsid w:val="00C115FF"/>
    <w:rsid w:val="00C43B25"/>
    <w:rsid w:val="00C44234"/>
    <w:rsid w:val="00C52556"/>
    <w:rsid w:val="00C5393A"/>
    <w:rsid w:val="00C539D9"/>
    <w:rsid w:val="00C56509"/>
    <w:rsid w:val="00C60309"/>
    <w:rsid w:val="00C70843"/>
    <w:rsid w:val="00C7109C"/>
    <w:rsid w:val="00C76704"/>
    <w:rsid w:val="00C85DE5"/>
    <w:rsid w:val="00CA0ECC"/>
    <w:rsid w:val="00CB4243"/>
    <w:rsid w:val="00CD6DCB"/>
    <w:rsid w:val="00D13101"/>
    <w:rsid w:val="00D17B77"/>
    <w:rsid w:val="00D2427A"/>
    <w:rsid w:val="00D25F71"/>
    <w:rsid w:val="00D32346"/>
    <w:rsid w:val="00D365C8"/>
    <w:rsid w:val="00D36E27"/>
    <w:rsid w:val="00D41572"/>
    <w:rsid w:val="00D5427F"/>
    <w:rsid w:val="00D579AC"/>
    <w:rsid w:val="00D667C0"/>
    <w:rsid w:val="00D66DF4"/>
    <w:rsid w:val="00D77C25"/>
    <w:rsid w:val="00DA6E01"/>
    <w:rsid w:val="00DA7A64"/>
    <w:rsid w:val="00DB21A3"/>
    <w:rsid w:val="00DD1270"/>
    <w:rsid w:val="00DE4EDC"/>
    <w:rsid w:val="00DE512A"/>
    <w:rsid w:val="00DF4FDE"/>
    <w:rsid w:val="00E042DC"/>
    <w:rsid w:val="00E063FA"/>
    <w:rsid w:val="00E1017B"/>
    <w:rsid w:val="00E14C1B"/>
    <w:rsid w:val="00E32163"/>
    <w:rsid w:val="00E50D8D"/>
    <w:rsid w:val="00E62A7D"/>
    <w:rsid w:val="00E71039"/>
    <w:rsid w:val="00E734A9"/>
    <w:rsid w:val="00E770D0"/>
    <w:rsid w:val="00E77D09"/>
    <w:rsid w:val="00E82175"/>
    <w:rsid w:val="00E92003"/>
    <w:rsid w:val="00E928B9"/>
    <w:rsid w:val="00E934D4"/>
    <w:rsid w:val="00E943DB"/>
    <w:rsid w:val="00EA18CB"/>
    <w:rsid w:val="00EB2D4E"/>
    <w:rsid w:val="00EB3DE1"/>
    <w:rsid w:val="00EC0533"/>
    <w:rsid w:val="00EF2F55"/>
    <w:rsid w:val="00F047C8"/>
    <w:rsid w:val="00F15F6D"/>
    <w:rsid w:val="00F2697F"/>
    <w:rsid w:val="00F35D40"/>
    <w:rsid w:val="00F464E3"/>
    <w:rsid w:val="00F4695C"/>
    <w:rsid w:val="00F53785"/>
    <w:rsid w:val="00F55D5B"/>
    <w:rsid w:val="00F56307"/>
    <w:rsid w:val="00F62179"/>
    <w:rsid w:val="00F72E4E"/>
    <w:rsid w:val="00F74FF0"/>
    <w:rsid w:val="00F779A0"/>
    <w:rsid w:val="00F840A7"/>
    <w:rsid w:val="00F91D04"/>
    <w:rsid w:val="00F92288"/>
    <w:rsid w:val="00F95373"/>
    <w:rsid w:val="00FB035E"/>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830565463">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 w:id="1460227516">
      <w:bodyDiv w:val="1"/>
      <w:marLeft w:val="0"/>
      <w:marRight w:val="0"/>
      <w:marTop w:val="0"/>
      <w:marBottom w:val="0"/>
      <w:divBdr>
        <w:top w:val="none" w:sz="0" w:space="0" w:color="auto"/>
        <w:left w:val="none" w:sz="0" w:space="0" w:color="auto"/>
        <w:bottom w:val="none" w:sz="0" w:space="0" w:color="auto"/>
        <w:right w:val="none" w:sz="0" w:space="0" w:color="auto"/>
      </w:divBdr>
    </w:div>
    <w:div w:id="1970545225">
      <w:bodyDiv w:val="1"/>
      <w:marLeft w:val="0"/>
      <w:marRight w:val="0"/>
      <w:marTop w:val="0"/>
      <w:marBottom w:val="0"/>
      <w:divBdr>
        <w:top w:val="none" w:sz="0" w:space="0" w:color="auto"/>
        <w:left w:val="none" w:sz="0" w:space="0" w:color="auto"/>
        <w:bottom w:val="none" w:sz="0" w:space="0" w:color="auto"/>
        <w:right w:val="none" w:sz="0" w:space="0" w:color="auto"/>
      </w:divBdr>
    </w:div>
    <w:div w:id="201838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2211</Words>
  <Characters>13769</Characters>
  <Application>Microsoft Office Word</Application>
  <DocSecurity>0</DocSecurity>
  <Lines>114</Lines>
  <Paragraphs>31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Stefania Darrigo</cp:lastModifiedBy>
  <cp:revision>9</cp:revision>
  <cp:lastPrinted>2021-07-12T14:13:00Z</cp:lastPrinted>
  <dcterms:created xsi:type="dcterms:W3CDTF">2025-03-03T11:03:00Z</dcterms:created>
  <dcterms:modified xsi:type="dcterms:W3CDTF">2025-05-23T10:54:00Z</dcterms:modified>
</cp:coreProperties>
</file>