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DD547" w14:textId="77777777" w:rsidR="00F96011" w:rsidRPr="00855951" w:rsidRDefault="00F96011" w:rsidP="00F96011">
      <w:pPr>
        <w:pStyle w:val="Intestazione"/>
        <w:tabs>
          <w:tab w:val="clear" w:pos="4819"/>
          <w:tab w:val="clear" w:pos="9638"/>
          <w:tab w:val="left" w:pos="527"/>
        </w:tabs>
        <w:jc w:val="right"/>
        <w:rPr>
          <w:rFonts w:ascii="Garamond" w:hAnsi="Garamond"/>
        </w:rPr>
      </w:pPr>
      <w:r>
        <w:rPr>
          <w:rFonts w:ascii="Times New Roman" w:hAnsi="Times New Roman"/>
          <w:noProof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E9A614" wp14:editId="35950C0E">
                <wp:simplePos x="0" y="0"/>
                <wp:positionH relativeFrom="column">
                  <wp:posOffset>431800</wp:posOffset>
                </wp:positionH>
                <wp:positionV relativeFrom="paragraph">
                  <wp:posOffset>714603</wp:posOffset>
                </wp:positionV>
                <wp:extent cx="4139565" cy="342900"/>
                <wp:effectExtent l="0" t="0" r="0" b="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956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E9A65F" w14:textId="77777777" w:rsidR="00F96011" w:rsidRPr="006A6910" w:rsidRDefault="002C357C" w:rsidP="00F96011">
                            <w:pPr>
                              <w:jc w:val="right"/>
                              <w:rPr>
                                <w:rFonts w:ascii="Gadugi" w:hAnsi="Gadug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Gadugi" w:hAnsi="Gadugi"/>
                                <w:sz w:val="20"/>
                                <w:szCs w:val="20"/>
                              </w:rPr>
                              <w:t xml:space="preserve">SC </w:t>
                            </w:r>
                            <w:r w:rsidR="00F96011">
                              <w:rPr>
                                <w:rFonts w:ascii="Gadugi" w:hAnsi="Gadugi"/>
                                <w:sz w:val="20"/>
                                <w:szCs w:val="20"/>
                              </w:rPr>
                              <w:t>Acquisizione beni e servizi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804E6E" id="_x0000_t202" coordsize="21600,21600" o:spt="202" path="m,l,21600r21600,l21600,xe">
                <v:stroke joinstyle="miter"/>
                <v:path gradientshapeok="t" o:connecttype="rect"/>
              </v:shapetype>
              <v:shape id="Casella di testo 12" o:spid="_x0000_s1026" type="#_x0000_t202" style="position:absolute;left:0;text-align:left;margin-left:34pt;margin-top:56.25pt;width:325.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" fillcolor="white [3201]" stroked="f" strokeweight=".5pt">
                <v:textbox inset=",,0">
                  <w:txbxContent>
                    <w:p w:rsidR="00F96011" w:rsidRPr="006A6910" w:rsidRDefault="002C357C" w:rsidP="00F96011">
                      <w:pPr>
                        <w:jc w:val="right"/>
                        <w:rPr>
                          <w:rFonts w:ascii="Gadugi" w:hAnsi="Gadugi"/>
                          <w:sz w:val="20"/>
                          <w:szCs w:val="20"/>
                        </w:rPr>
                      </w:pPr>
                      <w:r>
                        <w:rPr>
                          <w:rFonts w:ascii="Gadugi" w:hAnsi="Gadugi"/>
                          <w:sz w:val="20"/>
                          <w:szCs w:val="20"/>
                        </w:rPr>
                        <w:t xml:space="preserve">SC </w:t>
                      </w:r>
                      <w:r w:rsidR="00F96011">
                        <w:rPr>
                          <w:rFonts w:ascii="Gadugi" w:hAnsi="Gadugi"/>
                          <w:sz w:val="20"/>
                          <w:szCs w:val="20"/>
                        </w:rPr>
                        <w:t>Acquisizione beni e servizi</w:t>
                      </w:r>
                    </w:p>
                  </w:txbxContent>
                </v:textbox>
              </v:shape>
            </w:pict>
          </mc:Fallback>
        </mc:AlternateContent>
      </w:r>
      <w:r w:rsidRPr="00254225">
        <w:rPr>
          <w:rFonts w:ascii="Times New Roman" w:hAnsi="Times New Roman"/>
          <w:noProof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FC572B" wp14:editId="38A8DD8B">
                <wp:simplePos x="0" y="0"/>
                <wp:positionH relativeFrom="margin">
                  <wp:posOffset>635</wp:posOffset>
                </wp:positionH>
                <wp:positionV relativeFrom="paragraph">
                  <wp:posOffset>661670</wp:posOffset>
                </wp:positionV>
                <wp:extent cx="4570730" cy="53340"/>
                <wp:effectExtent l="0" t="0" r="1270" b="3810"/>
                <wp:wrapTopAndBottom/>
                <wp:docPr id="3" name="Rettangolo 3" descr="Barra separatrice grigia" title="Segno grafic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0730" cy="533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15E497" id="Rettangolo 3" o:spid="_x0000_s1026" alt="Titolo: Segno grafico - Descrizione: Barra separatrice grigia" style="position:absolute;margin-left:.05pt;margin-top:52.1pt;width:359.9pt;height:4.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" fillcolor="#a5a5a5 [2092]" stroked="f" strokeweight="2pt">
                <w10:wrap type="topAndBottom" anchorx="margin"/>
              </v:rect>
            </w:pict>
          </mc:Fallback>
        </mc:AlternateContent>
      </w:r>
      <w:r>
        <w:rPr>
          <w:rFonts w:ascii="Gadugi" w:eastAsia="Calibri" w:hAnsi="Gadugi"/>
          <w:noProof/>
          <w:sz w:val="14"/>
          <w:szCs w:val="14"/>
          <w:lang w:eastAsia="it-IT"/>
        </w:rPr>
        <w:drawing>
          <wp:anchor distT="0" distB="0" distL="114300" distR="114300" simplePos="0" relativeHeight="251660288" behindDoc="0" locked="0" layoutInCell="1" allowOverlap="1" wp14:anchorId="4147FDEE" wp14:editId="3B6559CC">
            <wp:simplePos x="0" y="0"/>
            <wp:positionH relativeFrom="column">
              <wp:posOffset>4718685</wp:posOffset>
            </wp:positionH>
            <wp:positionV relativeFrom="paragraph">
              <wp:posOffset>-114300</wp:posOffset>
            </wp:positionV>
            <wp:extent cx="1756410" cy="1150620"/>
            <wp:effectExtent l="0" t="0" r="0" b="0"/>
            <wp:wrapTopAndBottom/>
            <wp:docPr id="11" name="Immagine 11" descr="ARCS Azienda Regionale di Coordinamento per la Salute" title="Logo AR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RCS FVG-colori-orizzontale-variant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410" cy="1150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ABEF43" w14:textId="61704490" w:rsidR="002C357C" w:rsidRPr="002C357C" w:rsidRDefault="00492691" w:rsidP="00E34918">
      <w:pPr>
        <w:spacing w:after="120"/>
        <w:contextualSpacing/>
        <w:jc w:val="center"/>
        <w:rPr>
          <w:rFonts w:ascii="Gadugi" w:eastAsia="Times New Roman" w:hAnsi="Gadugi" w:cs="Arial"/>
          <w:b/>
          <w:lang w:eastAsia="it-IT"/>
        </w:rPr>
      </w:pPr>
      <w:r>
        <w:rPr>
          <w:rFonts w:ascii="Gadugi" w:eastAsia="Times New Roman" w:hAnsi="Gadugi" w:cs="Arial"/>
          <w:b/>
          <w:lang w:eastAsia="it-IT"/>
        </w:rPr>
        <w:t>MANIFESTAZIONE DI INTERESSE</w:t>
      </w:r>
    </w:p>
    <w:p w14:paraId="4F095967" w14:textId="77777777" w:rsidR="00D62DAF" w:rsidRDefault="00D62DAF" w:rsidP="000773C4">
      <w:pPr>
        <w:spacing w:after="120" w:line="360" w:lineRule="auto"/>
        <w:contextualSpacing/>
        <w:jc w:val="both"/>
        <w:rPr>
          <w:rFonts w:ascii="Gadugi" w:hAnsi="Gadugi" w:cstheme="minorHAnsi"/>
          <w:b/>
          <w:sz w:val="20"/>
          <w:szCs w:val="20"/>
        </w:rPr>
      </w:pPr>
      <w:bookmarkStart w:id="0" w:name="_Hlk196822088"/>
    </w:p>
    <w:p w14:paraId="0411C7CD" w14:textId="04519F57" w:rsidR="00885469" w:rsidRPr="000773C4" w:rsidRDefault="00D62DAF" w:rsidP="000773C4">
      <w:pPr>
        <w:spacing w:after="120" w:line="360" w:lineRule="auto"/>
        <w:contextualSpacing/>
        <w:jc w:val="both"/>
        <w:rPr>
          <w:rFonts w:ascii="Gadugi" w:hAnsi="Gadugi" w:cstheme="minorHAnsi"/>
          <w:b/>
          <w:sz w:val="20"/>
          <w:szCs w:val="20"/>
        </w:rPr>
      </w:pPr>
      <w:r w:rsidRPr="00E179B8">
        <w:rPr>
          <w:rFonts w:ascii="Gadugi" w:hAnsi="Gadugi" w:cstheme="minorHAnsi"/>
          <w:b/>
          <w:sz w:val="20"/>
          <w:szCs w:val="20"/>
        </w:rPr>
        <w:t xml:space="preserve">Avviso finalizzato alla acquisizione di manifestazioni di interesse da parte degli operatori economici </w:t>
      </w:r>
      <w:r w:rsidRPr="001C3FD1">
        <w:rPr>
          <w:rFonts w:ascii="Gadugi" w:hAnsi="Gadugi" w:cstheme="minorHAnsi"/>
          <w:b/>
          <w:sz w:val="20"/>
          <w:szCs w:val="20"/>
        </w:rPr>
        <w:t>per l’affidamento del servizio di disinfestazione programmata delle zanzare</w:t>
      </w:r>
      <w:r>
        <w:rPr>
          <w:rFonts w:ascii="Gadugi" w:hAnsi="Gadugi" w:cstheme="minorHAnsi"/>
          <w:b/>
          <w:sz w:val="20"/>
          <w:szCs w:val="20"/>
        </w:rPr>
        <w:t xml:space="preserve"> </w:t>
      </w:r>
      <w:r w:rsidRPr="00E179B8">
        <w:rPr>
          <w:rFonts w:ascii="Gadugi" w:hAnsi="Gadugi" w:cstheme="minorHAnsi"/>
          <w:b/>
          <w:sz w:val="20"/>
          <w:szCs w:val="20"/>
        </w:rPr>
        <w:t xml:space="preserve">presso </w:t>
      </w:r>
      <w:r>
        <w:rPr>
          <w:rFonts w:ascii="Gadugi" w:hAnsi="Gadugi" w:cstheme="minorHAnsi"/>
          <w:b/>
          <w:sz w:val="20"/>
          <w:szCs w:val="20"/>
        </w:rPr>
        <w:t xml:space="preserve">alcune aree </w:t>
      </w:r>
      <w:r w:rsidRPr="00E179B8">
        <w:rPr>
          <w:rFonts w:ascii="Gadugi" w:hAnsi="Gadugi" w:cstheme="minorHAnsi"/>
          <w:b/>
          <w:sz w:val="20"/>
          <w:szCs w:val="20"/>
        </w:rPr>
        <w:t xml:space="preserve">della Regione Friuli-Venezia </w:t>
      </w:r>
      <w:r w:rsidRPr="00D62DAF">
        <w:rPr>
          <w:rFonts w:ascii="Gadugi" w:hAnsi="Gadugi" w:cstheme="minorHAnsi"/>
          <w:b/>
          <w:sz w:val="20"/>
          <w:szCs w:val="20"/>
        </w:rPr>
        <w:t xml:space="preserve">Giulia </w:t>
      </w:r>
      <w:bookmarkEnd w:id="0"/>
      <w:r w:rsidR="000773C4" w:rsidRPr="00D62DAF">
        <w:rPr>
          <w:rFonts w:ascii="Gadugi" w:eastAsia="Calibri" w:hAnsi="Gadugi" w:cs="Calibri"/>
          <w:b/>
          <w:color w:val="auto"/>
          <w:sz w:val="20"/>
          <w:szCs w:val="20"/>
        </w:rPr>
        <w:t>–</w:t>
      </w:r>
      <w:r w:rsidR="001C477F" w:rsidRPr="00D62DAF">
        <w:rPr>
          <w:rFonts w:ascii="Gadugi" w:eastAsia="Calibri" w:hAnsi="Gadugi" w:cs="Calibri"/>
          <w:b/>
          <w:color w:val="auto"/>
          <w:sz w:val="20"/>
          <w:szCs w:val="20"/>
        </w:rPr>
        <w:t xml:space="preserve"> 25</w:t>
      </w:r>
      <w:r w:rsidR="000773C4" w:rsidRPr="00D62DAF">
        <w:rPr>
          <w:rFonts w:ascii="Gadugi" w:eastAsia="Calibri" w:hAnsi="Gadugi" w:cs="Calibri"/>
          <w:b/>
          <w:color w:val="auto"/>
          <w:sz w:val="20"/>
          <w:szCs w:val="20"/>
        </w:rPr>
        <w:t>SER</w:t>
      </w:r>
      <w:r w:rsidR="001C477F" w:rsidRPr="00D62DAF">
        <w:rPr>
          <w:rFonts w:ascii="Gadugi" w:eastAsia="Calibri" w:hAnsi="Gadugi" w:cs="Calibri"/>
          <w:b/>
          <w:color w:val="auto"/>
          <w:sz w:val="20"/>
          <w:szCs w:val="20"/>
        </w:rPr>
        <w:t>00</w:t>
      </w:r>
      <w:r w:rsidRPr="00D62DAF">
        <w:rPr>
          <w:rFonts w:ascii="Gadugi" w:eastAsia="Calibri" w:hAnsi="Gadugi" w:cs="Calibri"/>
          <w:b/>
          <w:color w:val="auto"/>
          <w:sz w:val="20"/>
          <w:szCs w:val="20"/>
        </w:rPr>
        <w:t>8</w:t>
      </w:r>
    </w:p>
    <w:p w14:paraId="392AB1C7" w14:textId="77777777" w:rsidR="001C477F" w:rsidRPr="00C34E35" w:rsidRDefault="001C477F" w:rsidP="00885469">
      <w:pPr>
        <w:suppressAutoHyphens w:val="0"/>
        <w:spacing w:after="120"/>
        <w:jc w:val="both"/>
        <w:rPr>
          <w:rFonts w:ascii="Gadugi" w:hAnsi="Gadugi" w:cs="Tahoma"/>
        </w:rPr>
      </w:pPr>
    </w:p>
    <w:p w14:paraId="35F302E0" w14:textId="77777777" w:rsidR="00DA0EE5" w:rsidRPr="00C34E35" w:rsidRDefault="00DA0EE5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 w:rsidRPr="00C34E35">
        <w:rPr>
          <w:rFonts w:ascii="Gadugi" w:hAnsi="Gadugi" w:cs="Tahoma"/>
          <w:sz w:val="22"/>
          <w:szCs w:val="22"/>
        </w:rPr>
        <w:t>Il sottoscritto _____________________________________</w:t>
      </w:r>
      <w:r w:rsidR="002C357C">
        <w:rPr>
          <w:rFonts w:ascii="Gadugi" w:hAnsi="Gadugi" w:cs="Tahoma"/>
          <w:sz w:val="22"/>
          <w:szCs w:val="22"/>
        </w:rPr>
        <w:t>_______ (c.f._________________________________________),</w:t>
      </w:r>
    </w:p>
    <w:p w14:paraId="46C20E36" w14:textId="77777777" w:rsidR="002C357C" w:rsidRDefault="00DA0EE5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 w:rsidRPr="00C34E35">
        <w:rPr>
          <w:rFonts w:ascii="Gadugi" w:hAnsi="Gadugi" w:cs="Tahoma"/>
          <w:sz w:val="22"/>
          <w:szCs w:val="22"/>
        </w:rPr>
        <w:t>nato a ____________________________________________ il ____________________________</w:t>
      </w:r>
      <w:r w:rsidR="002C357C">
        <w:rPr>
          <w:rFonts w:ascii="Gadugi" w:hAnsi="Gadugi" w:cs="Tahoma"/>
          <w:sz w:val="22"/>
          <w:szCs w:val="22"/>
        </w:rPr>
        <w:t xml:space="preserve">, </w:t>
      </w:r>
      <w:r w:rsidRPr="00C34E35">
        <w:rPr>
          <w:rFonts w:ascii="Gadugi" w:hAnsi="Gadugi" w:cs="Tahoma"/>
          <w:sz w:val="22"/>
          <w:szCs w:val="22"/>
        </w:rPr>
        <w:t xml:space="preserve">in qualità di </w:t>
      </w:r>
      <w:r w:rsidR="002C357C">
        <w:rPr>
          <w:rFonts w:ascii="Gadugi" w:hAnsi="Gadugi" w:cs="Tahoma"/>
          <w:sz w:val="22"/>
          <w:szCs w:val="22"/>
        </w:rPr>
        <w:t>__________</w:t>
      </w:r>
    </w:p>
    <w:p w14:paraId="1DA8085C" w14:textId="77777777" w:rsidR="00DA0EE5" w:rsidRDefault="00DA0EE5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 w:rsidRPr="00C34E35">
        <w:rPr>
          <w:rFonts w:ascii="Gadugi" w:hAnsi="Gadugi" w:cs="Tahoma"/>
          <w:sz w:val="22"/>
          <w:szCs w:val="22"/>
        </w:rPr>
        <w:t>_</w:t>
      </w:r>
      <w:r w:rsidR="00E15251" w:rsidRPr="00C34E35">
        <w:rPr>
          <w:rFonts w:ascii="Gadugi" w:hAnsi="Gadugi" w:cs="Tahoma"/>
          <w:sz w:val="22"/>
          <w:szCs w:val="22"/>
        </w:rPr>
        <w:t>_______________________________</w:t>
      </w:r>
      <w:r w:rsidRPr="00C34E35">
        <w:rPr>
          <w:rFonts w:ascii="Gadugi" w:hAnsi="Gadugi" w:cs="Tahoma"/>
          <w:sz w:val="22"/>
          <w:szCs w:val="22"/>
        </w:rPr>
        <w:t xml:space="preserve"> (</w:t>
      </w:r>
      <w:r w:rsidRPr="002C357C">
        <w:rPr>
          <w:rFonts w:ascii="Gadugi" w:hAnsi="Gadugi" w:cs="Tahoma"/>
          <w:i/>
          <w:sz w:val="22"/>
          <w:szCs w:val="22"/>
        </w:rPr>
        <w:t>Titolare, rappresentante legale, procuratore, ecc</w:t>
      </w:r>
      <w:r w:rsidRPr="00C34E35">
        <w:rPr>
          <w:rFonts w:ascii="Gadugi" w:hAnsi="Gadugi" w:cs="Tahoma"/>
          <w:sz w:val="22"/>
          <w:szCs w:val="22"/>
        </w:rPr>
        <w:t>.)</w:t>
      </w:r>
      <w:r w:rsidR="002C357C">
        <w:rPr>
          <w:rFonts w:ascii="Gadugi" w:hAnsi="Gadugi" w:cs="Tahoma"/>
          <w:sz w:val="22"/>
          <w:szCs w:val="22"/>
        </w:rPr>
        <w:t xml:space="preserve"> </w:t>
      </w:r>
      <w:r w:rsidRPr="00C34E35">
        <w:rPr>
          <w:rFonts w:ascii="Gadugi" w:hAnsi="Gadugi" w:cs="Tahoma"/>
          <w:sz w:val="22"/>
          <w:szCs w:val="22"/>
        </w:rPr>
        <w:t>della Ditta/Società __________________________________________</w:t>
      </w:r>
      <w:r w:rsidR="002C357C">
        <w:rPr>
          <w:rFonts w:ascii="Gadugi" w:hAnsi="Gadugi" w:cs="Tahoma"/>
          <w:sz w:val="22"/>
          <w:szCs w:val="22"/>
        </w:rPr>
        <w:t xml:space="preserve"> (C.F./P.IVA______________________________), con sede in________</w:t>
      </w:r>
    </w:p>
    <w:p w14:paraId="5255639F" w14:textId="77777777" w:rsidR="002C357C" w:rsidRDefault="002C357C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>
        <w:rPr>
          <w:rFonts w:ascii="Gadugi" w:hAnsi="Gadugi" w:cs="Tahoma"/>
          <w:sz w:val="22"/>
          <w:szCs w:val="22"/>
        </w:rPr>
        <w:t>__________________________________ (Prov.___________), Via____________________________________ n. _________,</w:t>
      </w:r>
    </w:p>
    <w:p w14:paraId="30DBBF6D" w14:textId="77777777" w:rsidR="002C357C" w:rsidRPr="00C34E35" w:rsidRDefault="002C357C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proofErr w:type="spellStart"/>
      <w:r>
        <w:rPr>
          <w:rFonts w:ascii="Gadugi" w:hAnsi="Gadugi" w:cs="Tahoma"/>
          <w:sz w:val="22"/>
          <w:szCs w:val="22"/>
        </w:rPr>
        <w:t>pec</w:t>
      </w:r>
      <w:proofErr w:type="spellEnd"/>
      <w:r>
        <w:rPr>
          <w:rFonts w:ascii="Gadugi" w:hAnsi="Gadugi" w:cs="Tahoma"/>
          <w:sz w:val="22"/>
          <w:szCs w:val="22"/>
        </w:rPr>
        <w:t>___________________________________________________________;</w:t>
      </w:r>
    </w:p>
    <w:p w14:paraId="794B8B51" w14:textId="77777777" w:rsidR="002C357C" w:rsidRDefault="002C357C" w:rsidP="002C357C">
      <w:pPr>
        <w:spacing w:after="0" w:line="360" w:lineRule="auto"/>
        <w:contextualSpacing/>
        <w:jc w:val="center"/>
        <w:rPr>
          <w:rFonts w:ascii="Gadugi" w:hAnsi="Gadugi" w:cs="Tahoma"/>
          <w:b/>
        </w:rPr>
      </w:pPr>
    </w:p>
    <w:p w14:paraId="622C90A5" w14:textId="77777777" w:rsidR="00863216" w:rsidRDefault="00754221" w:rsidP="00283E20">
      <w:pPr>
        <w:spacing w:after="0" w:line="360" w:lineRule="auto"/>
        <w:contextualSpacing/>
        <w:jc w:val="center"/>
        <w:rPr>
          <w:rFonts w:ascii="Gadugi" w:hAnsi="Gadugi" w:cs="Tahoma"/>
          <w:b/>
        </w:rPr>
      </w:pPr>
      <w:r w:rsidRPr="00C34E35">
        <w:rPr>
          <w:rFonts w:ascii="Gadugi" w:hAnsi="Gadugi" w:cs="Tahoma"/>
          <w:b/>
        </w:rPr>
        <w:t>MANIFESTA</w:t>
      </w:r>
    </w:p>
    <w:p w14:paraId="62B5EB45" w14:textId="77777777" w:rsidR="00283E20" w:rsidRPr="00C34E35" w:rsidRDefault="00283E20" w:rsidP="00283E20">
      <w:pPr>
        <w:spacing w:after="0" w:line="360" w:lineRule="auto"/>
        <w:contextualSpacing/>
        <w:jc w:val="center"/>
        <w:rPr>
          <w:rFonts w:ascii="Gadugi" w:hAnsi="Gadugi" w:cs="Tahoma"/>
          <w:b/>
        </w:rPr>
      </w:pPr>
    </w:p>
    <w:p w14:paraId="0D8869FA" w14:textId="63F908D2" w:rsidR="002C357C" w:rsidRDefault="00DA0EE5" w:rsidP="002C357C">
      <w:pPr>
        <w:spacing w:after="0" w:line="360" w:lineRule="auto"/>
        <w:contextualSpacing/>
        <w:jc w:val="both"/>
        <w:rPr>
          <w:rFonts w:ascii="Gadugi" w:hAnsi="Gadugi"/>
          <w:bCs/>
        </w:rPr>
      </w:pPr>
      <w:r w:rsidRPr="00C34E35">
        <w:rPr>
          <w:rFonts w:ascii="Gadugi" w:hAnsi="Gadugi" w:cs="Tahoma"/>
        </w:rPr>
        <w:t xml:space="preserve">il proprio </w:t>
      </w:r>
      <w:r w:rsidRPr="00C371DD">
        <w:rPr>
          <w:rFonts w:ascii="Gadugi" w:hAnsi="Gadugi" w:cs="Tahoma"/>
          <w:b/>
        </w:rPr>
        <w:t xml:space="preserve">interesse a partecipare </w:t>
      </w:r>
      <w:r w:rsidR="002C357C" w:rsidRPr="00C371DD">
        <w:rPr>
          <w:rFonts w:ascii="Gadugi" w:hAnsi="Gadugi" w:cs="Tahoma"/>
          <w:b/>
        </w:rPr>
        <w:t>all’Avviso in oggetto</w:t>
      </w:r>
      <w:r w:rsidR="002C357C">
        <w:rPr>
          <w:rFonts w:ascii="Gadugi" w:hAnsi="Gadugi" w:cs="Tahoma"/>
        </w:rPr>
        <w:t xml:space="preserve"> </w:t>
      </w:r>
      <w:r w:rsidR="002C357C" w:rsidRPr="002C357C">
        <w:rPr>
          <w:rFonts w:ascii="Gadugi" w:hAnsi="Gadugi" w:cs="Tahoma"/>
        </w:rPr>
        <w:t xml:space="preserve">finalizzato </w:t>
      </w:r>
      <w:r w:rsidR="00E34918" w:rsidRPr="002C357C">
        <w:rPr>
          <w:rFonts w:ascii="Gadugi" w:hAnsi="Gadugi"/>
          <w:bCs/>
        </w:rPr>
        <w:t>all’individuazione degli operatori</w:t>
      </w:r>
      <w:r w:rsidR="002C357C" w:rsidRPr="002C357C">
        <w:rPr>
          <w:rFonts w:ascii="Gadugi" w:hAnsi="Gadugi"/>
          <w:bCs/>
        </w:rPr>
        <w:t xml:space="preserve"> </w:t>
      </w:r>
      <w:r w:rsidR="00E34918" w:rsidRPr="00D62DAF">
        <w:rPr>
          <w:rFonts w:ascii="Gadugi" w:hAnsi="Gadugi"/>
          <w:bCs/>
        </w:rPr>
        <w:t>economici</w:t>
      </w:r>
      <w:r w:rsidR="002C357C" w:rsidRPr="00D62DAF">
        <w:rPr>
          <w:rFonts w:ascii="Gadugi" w:hAnsi="Gadugi"/>
          <w:bCs/>
        </w:rPr>
        <w:t xml:space="preserve"> interessati </w:t>
      </w:r>
      <w:r w:rsidR="00885469" w:rsidRPr="00D62DAF">
        <w:rPr>
          <w:rFonts w:ascii="Gadugi" w:hAnsi="Gadugi"/>
          <w:bCs/>
        </w:rPr>
        <w:t xml:space="preserve">alla realizzazione del servizio </w:t>
      </w:r>
      <w:r w:rsidR="00D62DAF" w:rsidRPr="00D62DAF">
        <w:rPr>
          <w:rFonts w:ascii="Gadugi" w:hAnsi="Gadugi" w:cstheme="minorHAnsi"/>
          <w:bCs/>
        </w:rPr>
        <w:t>del servizio di disinfestazione programmata delle zanzare presso alcune aree della Regione Friuli-Venezia Giulia</w:t>
      </w:r>
      <w:r w:rsidR="00D62DAF" w:rsidRPr="00D62DAF">
        <w:rPr>
          <w:rFonts w:ascii="Gadugi" w:hAnsi="Gadugi" w:cstheme="minorHAnsi"/>
          <w:bCs/>
        </w:rPr>
        <w:t>-</w:t>
      </w:r>
      <w:r w:rsidR="000773C4" w:rsidRPr="00D62DAF">
        <w:rPr>
          <w:rFonts w:ascii="Gadugi" w:hAnsi="Gadugi" w:cstheme="minorHAnsi"/>
          <w:b/>
        </w:rPr>
        <w:t xml:space="preserve"> 25SER00</w:t>
      </w:r>
      <w:r w:rsidR="00D62DAF" w:rsidRPr="00D62DAF">
        <w:rPr>
          <w:rFonts w:ascii="Gadugi" w:hAnsi="Gadugi" w:cstheme="minorHAnsi"/>
          <w:b/>
        </w:rPr>
        <w:t>8</w:t>
      </w:r>
    </w:p>
    <w:p w14:paraId="455642DC" w14:textId="77777777" w:rsidR="002C357C" w:rsidRDefault="002C357C" w:rsidP="00D15E77">
      <w:pPr>
        <w:spacing w:after="0" w:line="360" w:lineRule="auto"/>
        <w:contextualSpacing/>
        <w:jc w:val="both"/>
        <w:rPr>
          <w:rFonts w:ascii="Gadugi" w:hAnsi="Gadugi"/>
          <w:bCs/>
        </w:rPr>
      </w:pPr>
      <w:r w:rsidRPr="002C357C">
        <w:rPr>
          <w:rFonts w:ascii="Gadugi" w:hAnsi="Gadugi"/>
          <w:bCs/>
        </w:rPr>
        <w:t xml:space="preserve">A tale scopo, ai sensi dell’art. </w:t>
      </w:r>
      <w:r>
        <w:rPr>
          <w:rFonts w:ascii="Gadugi" w:hAnsi="Gadugi"/>
          <w:bCs/>
        </w:rPr>
        <w:t xml:space="preserve">46 e art. </w:t>
      </w:r>
      <w:r w:rsidRPr="002C357C">
        <w:rPr>
          <w:rFonts w:ascii="Gadugi" w:hAnsi="Gadugi"/>
          <w:bCs/>
        </w:rPr>
        <w:t>47 del D.P.R. 28/12/ 2000 n. 445 e preso atto che, qualora emerga la non veridicità di quanto dichiarato, l'Amministrazione procedente disporrà la decadenza da ogni beneficio ai sensi dell'art. 75, comma 1 del citato D.P.R. n. 445/2000, consapevole delle responsabilità penali cui può andare incontro per dichiarazioni mendaci, falsità in atti e uso di atti falsi, così come disposto dall’art.76 del D.P.R n. 455/2000, con la presente</w:t>
      </w:r>
    </w:p>
    <w:p w14:paraId="194FBDC1" w14:textId="77777777" w:rsidR="002C357C" w:rsidRDefault="002C357C" w:rsidP="00D15E77">
      <w:pPr>
        <w:spacing w:after="0" w:line="360" w:lineRule="auto"/>
        <w:contextualSpacing/>
        <w:jc w:val="center"/>
        <w:rPr>
          <w:rFonts w:ascii="Gadugi" w:hAnsi="Gadugi" w:cs="Tahoma"/>
        </w:rPr>
      </w:pPr>
    </w:p>
    <w:p w14:paraId="232F41B3" w14:textId="77777777" w:rsidR="00D15E77" w:rsidRPr="00D15E77" w:rsidRDefault="002C357C" w:rsidP="00C371DD">
      <w:pPr>
        <w:spacing w:after="0" w:line="360" w:lineRule="auto"/>
        <w:contextualSpacing/>
        <w:jc w:val="center"/>
        <w:rPr>
          <w:rFonts w:ascii="Gadugi" w:hAnsi="Gadugi" w:cs="Tahoma"/>
          <w:b/>
        </w:rPr>
      </w:pPr>
      <w:r w:rsidRPr="002C357C">
        <w:rPr>
          <w:rFonts w:ascii="Gadugi" w:hAnsi="Gadugi" w:cs="Tahoma"/>
          <w:b/>
        </w:rPr>
        <w:t>DICHIARA</w:t>
      </w:r>
    </w:p>
    <w:p w14:paraId="66F8266C" w14:textId="77777777" w:rsidR="00D15E77" w:rsidRPr="00C371DD" w:rsidRDefault="00D15E77" w:rsidP="00C371DD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</w:rPr>
      </w:pPr>
      <w:r>
        <w:rPr>
          <w:rFonts w:ascii="Gadugi" w:hAnsi="Gadugi"/>
          <w:bCs/>
        </w:rPr>
        <w:t>che la Ditta</w:t>
      </w:r>
      <w:r w:rsidR="00C371DD">
        <w:rPr>
          <w:rFonts w:ascii="Gadugi" w:hAnsi="Gadugi"/>
          <w:bCs/>
        </w:rPr>
        <w:t xml:space="preserve">/Società indicata in epigrafe è </w:t>
      </w:r>
      <w:r w:rsidR="00C371DD" w:rsidRPr="00C371DD">
        <w:rPr>
          <w:rFonts w:ascii="Gadugi" w:hAnsi="Gadugi"/>
          <w:bCs/>
        </w:rPr>
        <w:t xml:space="preserve">iscritta </w:t>
      </w:r>
      <w:r w:rsidRPr="00C371DD">
        <w:rPr>
          <w:rFonts w:ascii="Gadugi" w:hAnsi="Gadugi"/>
          <w:bCs/>
        </w:rPr>
        <w:t xml:space="preserve">nel Registro delle Imprese </w:t>
      </w:r>
      <w:r w:rsidR="00C371DD">
        <w:rPr>
          <w:rFonts w:ascii="Gadugi" w:hAnsi="Gadugi"/>
          <w:bCs/>
        </w:rPr>
        <w:t>(di ________</w:t>
      </w:r>
      <w:r w:rsidRPr="00C371DD">
        <w:rPr>
          <w:rFonts w:ascii="Gadugi" w:hAnsi="Gadugi"/>
          <w:bCs/>
        </w:rPr>
        <w:t>__________________________________________al n. di repertor</w:t>
      </w:r>
      <w:r w:rsidR="00C371DD">
        <w:rPr>
          <w:rFonts w:ascii="Gadugi" w:hAnsi="Gadugi"/>
          <w:bCs/>
        </w:rPr>
        <w:t xml:space="preserve">io____________________________) </w:t>
      </w:r>
      <w:r w:rsidRPr="00C371DD">
        <w:rPr>
          <w:rFonts w:ascii="Gadugi" w:hAnsi="Gadugi"/>
          <w:bCs/>
        </w:rPr>
        <w:t xml:space="preserve">per </w:t>
      </w:r>
      <w:r w:rsidR="002638EC">
        <w:rPr>
          <w:rFonts w:ascii="Gadugi" w:hAnsi="Gadugi"/>
          <w:bCs/>
        </w:rPr>
        <w:t>il servizio di abbattimento degli animali</w:t>
      </w:r>
      <w:r w:rsidRPr="00C371DD">
        <w:rPr>
          <w:rFonts w:ascii="Gadugi" w:hAnsi="Gadugi"/>
          <w:bCs/>
        </w:rPr>
        <w:t>;</w:t>
      </w:r>
    </w:p>
    <w:p w14:paraId="58E6F87D" w14:textId="77777777" w:rsidR="00455F27" w:rsidRPr="002638EC" w:rsidRDefault="00D15E77" w:rsidP="002638EC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</w:rPr>
      </w:pPr>
      <w:r w:rsidRPr="002638EC">
        <w:rPr>
          <w:rFonts w:ascii="Gadugi" w:hAnsi="Gadugi"/>
          <w:bCs/>
        </w:rPr>
        <w:t xml:space="preserve">che la Ditta/Società indicata in epigrafe ha comprovata </w:t>
      </w:r>
      <w:r w:rsidR="00455F27" w:rsidRPr="002638EC">
        <w:rPr>
          <w:rFonts w:ascii="Gadugi" w:hAnsi="Gadugi"/>
          <w:bCs/>
        </w:rPr>
        <w:t xml:space="preserve">esperienza </w:t>
      </w:r>
      <w:r w:rsidR="002638EC">
        <w:rPr>
          <w:rFonts w:ascii="Gadugi" w:hAnsi="Gadugi"/>
          <w:bCs/>
        </w:rPr>
        <w:t xml:space="preserve">nello specifico settore oggetto del servizio. </w:t>
      </w:r>
      <w:r w:rsidR="00455F27" w:rsidRPr="002638EC">
        <w:rPr>
          <w:rFonts w:ascii="Gadugi" w:hAnsi="Gadugi"/>
          <w:bCs/>
        </w:rPr>
        <w:t xml:space="preserve">Ai soli fini della manifestazione d’interesse, la comprova del requisito può essere fornita con dichiarazione resa, ai sensi e per gli effetti dell'articolo 47 del decreto del </w:t>
      </w:r>
      <w:r w:rsidR="00455F27" w:rsidRPr="002638EC">
        <w:rPr>
          <w:rFonts w:ascii="Gadugi" w:hAnsi="Gadugi"/>
          <w:bCs/>
        </w:rPr>
        <w:lastRenderedPageBreak/>
        <w:t>Presidente della Repubblica n. 445/2000, da parte del sottoscrittore della domanda di partecipazione, dalla quale si evinca chiaramente il possesso del requisito in questione, preferibilmente compilando il seguente facsimile: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55F27" w:rsidRPr="00E313EA" w14:paraId="4E57D6C2" w14:textId="77777777" w:rsidTr="00D32075">
        <w:tc>
          <w:tcPr>
            <w:tcW w:w="5000" w:type="pct"/>
            <w:shd w:val="clear" w:color="auto" w:fill="F2F2F2"/>
          </w:tcPr>
          <w:p w14:paraId="2FD7CBE5" w14:textId="77777777" w:rsidR="00455F27" w:rsidRPr="00A7264E" w:rsidRDefault="00455F27" w:rsidP="00D32075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  <w:r w:rsidRPr="00A7264E">
              <w:rPr>
                <w:rFonts w:ascii="Gadugi" w:eastAsiaTheme="minorHAnsi" w:hAnsi="Gadugi" w:cstheme="minorBidi"/>
                <w:lang w:eastAsia="en-US"/>
              </w:rPr>
              <w:t xml:space="preserve">FACSIMILE </w:t>
            </w:r>
          </w:p>
          <w:p w14:paraId="04B5ED08" w14:textId="77777777" w:rsidR="00455F27" w:rsidRPr="00A7264E" w:rsidRDefault="00455F27" w:rsidP="00D32075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</w:p>
          <w:p w14:paraId="52530167" w14:textId="77777777" w:rsidR="00455F27" w:rsidRPr="00A7264E" w:rsidRDefault="00455F27" w:rsidP="00D32075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</w:p>
          <w:p w14:paraId="5569C0C8" w14:textId="77777777" w:rsidR="00455F27" w:rsidRDefault="00455F27" w:rsidP="00D32075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  <w:r w:rsidRPr="00A7264E">
              <w:rPr>
                <w:rFonts w:ascii="Gadugi" w:eastAsiaTheme="minorHAnsi" w:hAnsi="Gadugi" w:cstheme="minorBidi"/>
                <w:lang w:eastAsia="en-US"/>
              </w:rPr>
              <w:t>Il sottoscritto ____________________________________________________________________________ nella sua veste di _________________________________________________ (titolare, rappresentante legale, procuratore, ecc.)</w:t>
            </w:r>
            <w:r>
              <w:rPr>
                <w:rFonts w:ascii="Gadugi" w:eastAsiaTheme="minorHAnsi" w:hAnsi="Gadugi" w:cstheme="minorBidi"/>
                <w:lang w:eastAsia="en-US"/>
              </w:rPr>
              <w:t xml:space="preserve"> </w:t>
            </w:r>
            <w:r w:rsidRPr="00A7264E">
              <w:rPr>
                <w:rFonts w:ascii="Gadugi" w:eastAsiaTheme="minorHAnsi" w:hAnsi="Gadugi" w:cstheme="minorBidi"/>
                <w:lang w:eastAsia="en-US"/>
              </w:rPr>
              <w:t xml:space="preserve">consapevole delle sanzioni penali nel caso di dichiarazioni non veritiere, di formazione o uso di atti falsi, richiamate dall’art. 76 del D.P.R. 445 del 28 dicembre 2000 e successive modificazioni, dichiara </w:t>
            </w:r>
            <w:r>
              <w:rPr>
                <w:rFonts w:ascii="Gadugi" w:eastAsiaTheme="minorHAnsi" w:hAnsi="Gadugi" w:cstheme="minorBidi"/>
                <w:lang w:eastAsia="en-US"/>
              </w:rPr>
              <w:t xml:space="preserve">le seguenti </w:t>
            </w:r>
            <w:r w:rsidRPr="00A7264E">
              <w:rPr>
                <w:rFonts w:ascii="Gadugi" w:eastAsiaTheme="minorHAnsi" w:hAnsi="Gadugi" w:cstheme="minorBidi"/>
                <w:lang w:eastAsia="en-US"/>
              </w:rPr>
              <w:t>esperienze:</w:t>
            </w:r>
          </w:p>
          <w:p w14:paraId="551595DE" w14:textId="77777777" w:rsidR="00455F27" w:rsidRPr="00A7264E" w:rsidRDefault="00455F27" w:rsidP="00D32075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</w:p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9"/>
              <w:gridCol w:w="1985"/>
              <w:gridCol w:w="3685"/>
              <w:gridCol w:w="2829"/>
            </w:tblGrid>
            <w:tr w:rsidR="00455F27" w:rsidRPr="00A7264E" w14:paraId="05359B5F" w14:textId="77777777" w:rsidTr="00D32075">
              <w:trPr>
                <w:jc w:val="right"/>
              </w:trPr>
              <w:tc>
                <w:tcPr>
                  <w:tcW w:w="80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8233DFD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 w:rsidRPr="00A7264E">
                    <w:rPr>
                      <w:rFonts w:ascii="Gadugi" w:eastAsiaTheme="minorHAnsi" w:hAnsi="Gadugi" w:cstheme="minorBidi"/>
                      <w:lang w:eastAsia="en-US"/>
                    </w:rPr>
                    <w:t>Anno</w:t>
                  </w:r>
                </w:p>
              </w:tc>
              <w:tc>
                <w:tcPr>
                  <w:tcW w:w="19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B0DF2AB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 w:rsidRPr="00A7264E">
                    <w:rPr>
                      <w:rFonts w:ascii="Gadugi" w:eastAsiaTheme="minorHAnsi" w:hAnsi="Gadugi" w:cstheme="minorBidi"/>
                      <w:lang w:eastAsia="en-US"/>
                    </w:rPr>
                    <w:t>Oggetto del contratto</w:t>
                  </w:r>
                </w:p>
              </w:tc>
              <w:tc>
                <w:tcPr>
                  <w:tcW w:w="36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1236935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 w:rsidRPr="00A7264E">
                    <w:rPr>
                      <w:rFonts w:ascii="Gadugi" w:eastAsiaTheme="minorHAnsi" w:hAnsi="Gadugi" w:cstheme="minorBidi"/>
                      <w:lang w:eastAsia="en-US"/>
                    </w:rPr>
                    <w:t>Importo annuale del contratto (iva esclusa)</w:t>
                  </w:r>
                </w:p>
              </w:tc>
              <w:tc>
                <w:tcPr>
                  <w:tcW w:w="28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687DCFC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>
                    <w:rPr>
                      <w:rFonts w:ascii="Gadugi" w:eastAsiaTheme="minorHAnsi" w:hAnsi="Gadugi" w:cstheme="minorBidi"/>
                      <w:lang w:eastAsia="en-US"/>
                    </w:rPr>
                    <w:t>Soggetto</w:t>
                  </w:r>
                  <w:r w:rsidRPr="00A7264E">
                    <w:rPr>
                      <w:rFonts w:ascii="Gadugi" w:eastAsiaTheme="minorHAnsi" w:hAnsi="Gadugi" w:cstheme="minorBidi"/>
                      <w:lang w:eastAsia="en-US"/>
                    </w:rPr>
                    <w:t xml:space="preserve"> committente</w:t>
                  </w:r>
                </w:p>
              </w:tc>
            </w:tr>
            <w:tr w:rsidR="00455F27" w:rsidRPr="00A7264E" w14:paraId="533FFD18" w14:textId="77777777" w:rsidTr="00D32075">
              <w:trPr>
                <w:jc w:val="right"/>
              </w:trPr>
              <w:tc>
                <w:tcPr>
                  <w:tcW w:w="80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4964D98" w14:textId="20C0C4CE" w:rsidR="00455F27" w:rsidRPr="00A7264E" w:rsidRDefault="002638EC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>
                    <w:rPr>
                      <w:rFonts w:ascii="Gadugi" w:eastAsiaTheme="minorHAnsi" w:hAnsi="Gadugi" w:cstheme="minorBidi"/>
                      <w:lang w:eastAsia="en-US"/>
                    </w:rPr>
                    <w:t>202</w:t>
                  </w:r>
                  <w:r w:rsidR="00D62DAF">
                    <w:rPr>
                      <w:rFonts w:ascii="Gadugi" w:eastAsiaTheme="minorHAnsi" w:hAnsi="Gadugi" w:cstheme="minorBidi"/>
                      <w:lang w:eastAsia="en-US"/>
                    </w:rPr>
                    <w:t>2</w:t>
                  </w:r>
                </w:p>
              </w:tc>
              <w:tc>
                <w:tcPr>
                  <w:tcW w:w="19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2BC85D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BB27346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7FD15F4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55F27" w:rsidRPr="00A7264E" w14:paraId="33FCBBD7" w14:textId="77777777" w:rsidTr="00D32075">
              <w:trPr>
                <w:jc w:val="right"/>
              </w:trPr>
              <w:tc>
                <w:tcPr>
                  <w:tcW w:w="80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8DD582F" w14:textId="35957D83" w:rsidR="00455F27" w:rsidRPr="00A7264E" w:rsidRDefault="002638EC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>
                    <w:rPr>
                      <w:rFonts w:ascii="Gadugi" w:eastAsiaTheme="minorHAnsi" w:hAnsi="Gadugi" w:cstheme="minorBidi"/>
                      <w:lang w:eastAsia="en-US"/>
                    </w:rPr>
                    <w:t>202</w:t>
                  </w:r>
                  <w:r w:rsidR="00D62DAF">
                    <w:rPr>
                      <w:rFonts w:ascii="Gadugi" w:eastAsiaTheme="minorHAnsi" w:hAnsi="Gadugi" w:cstheme="minorBidi"/>
                      <w:lang w:eastAsia="en-US"/>
                    </w:rPr>
                    <w:t>3</w:t>
                  </w:r>
                </w:p>
              </w:tc>
              <w:tc>
                <w:tcPr>
                  <w:tcW w:w="19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E8CF471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08A6612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87AA445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55F27" w:rsidRPr="00A7264E" w14:paraId="27C5787B" w14:textId="77777777" w:rsidTr="00D32075">
              <w:trPr>
                <w:jc w:val="right"/>
              </w:trPr>
              <w:tc>
                <w:tcPr>
                  <w:tcW w:w="809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1BEF99B" w14:textId="78B7B9F1" w:rsidR="00455F27" w:rsidRPr="00A7264E" w:rsidRDefault="002638EC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>
                    <w:rPr>
                      <w:rFonts w:ascii="Gadugi" w:eastAsiaTheme="minorHAnsi" w:hAnsi="Gadugi" w:cstheme="minorBidi"/>
                      <w:lang w:eastAsia="en-US"/>
                    </w:rPr>
                    <w:t>202</w:t>
                  </w:r>
                  <w:r w:rsidR="00D62DAF">
                    <w:rPr>
                      <w:rFonts w:ascii="Gadugi" w:eastAsiaTheme="minorHAnsi" w:hAnsi="Gadugi" w:cstheme="minorBidi"/>
                      <w:lang w:eastAsia="en-US"/>
                    </w:rPr>
                    <w:t>4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67A6243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0186B99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3E4B375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55F27" w:rsidRPr="00A7264E" w14:paraId="419CBDF2" w14:textId="77777777" w:rsidTr="00D32075">
              <w:trPr>
                <w:jc w:val="right"/>
              </w:trPr>
              <w:tc>
                <w:tcPr>
                  <w:tcW w:w="80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DABCC97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D4A8C1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5ABD2B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B17F848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55F27" w:rsidRPr="00A7264E" w14:paraId="163A26A7" w14:textId="77777777" w:rsidTr="00D32075">
              <w:trPr>
                <w:jc w:val="right"/>
              </w:trPr>
              <w:tc>
                <w:tcPr>
                  <w:tcW w:w="8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2FB3F2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2172C40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E0944DA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A3427A" w14:textId="77777777"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</w:tbl>
          <w:p w14:paraId="4FE99076" w14:textId="77777777" w:rsidR="00455F27" w:rsidRPr="00A7264E" w:rsidRDefault="00455F27" w:rsidP="00D32075">
            <w:pPr>
              <w:spacing w:line="360" w:lineRule="auto"/>
              <w:jc w:val="both"/>
              <w:rPr>
                <w:rFonts w:ascii="Gadugi" w:hAnsi="Gadugi" w:cs="Tahoma"/>
                <w:sz w:val="20"/>
                <w:szCs w:val="20"/>
              </w:rPr>
            </w:pPr>
          </w:p>
        </w:tc>
      </w:tr>
    </w:tbl>
    <w:p w14:paraId="1AD6ACCA" w14:textId="77777777" w:rsidR="00D15E77" w:rsidRDefault="00D15E77" w:rsidP="0048269E">
      <w:pPr>
        <w:pStyle w:val="Paragrafoelenco"/>
        <w:spacing w:after="0" w:line="360" w:lineRule="auto"/>
        <w:ind w:left="426"/>
        <w:jc w:val="both"/>
        <w:rPr>
          <w:rFonts w:ascii="Gadugi" w:hAnsi="Gadugi"/>
          <w:bCs/>
        </w:rPr>
      </w:pPr>
    </w:p>
    <w:p w14:paraId="38AF92D5" w14:textId="77777777" w:rsidR="00C371DD" w:rsidRDefault="00D15E77" w:rsidP="00C371DD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</w:rPr>
      </w:pPr>
      <w:r w:rsidRPr="00D15E77">
        <w:rPr>
          <w:rFonts w:ascii="Gadugi" w:hAnsi="Gadugi"/>
          <w:bCs/>
        </w:rPr>
        <w:t>che la</w:t>
      </w:r>
      <w:r w:rsidRPr="00D15E77">
        <w:t xml:space="preserve"> </w:t>
      </w:r>
      <w:proofErr w:type="gramStart"/>
      <w:r w:rsidR="00C371DD">
        <w:t>predetta</w:t>
      </w:r>
      <w:proofErr w:type="gramEnd"/>
      <w:r w:rsidR="00C371DD">
        <w:t xml:space="preserve"> </w:t>
      </w:r>
      <w:r w:rsidRPr="00D15E77">
        <w:rPr>
          <w:rFonts w:ascii="Gadugi" w:hAnsi="Gadugi"/>
          <w:bCs/>
        </w:rPr>
        <w:t xml:space="preserve">Ditta/Società </w:t>
      </w:r>
      <w:r>
        <w:rPr>
          <w:rFonts w:ascii="Gadugi" w:hAnsi="Gadugi"/>
          <w:bCs/>
        </w:rPr>
        <w:t>nonché i soggetti indicati al comma 3 dell’</w:t>
      </w:r>
      <w:r w:rsidR="00C371DD">
        <w:rPr>
          <w:rFonts w:ascii="Gadugi" w:hAnsi="Gadugi"/>
          <w:bCs/>
        </w:rPr>
        <w:t xml:space="preserve">art. 94 del </w:t>
      </w:r>
      <w:proofErr w:type="spellStart"/>
      <w:r w:rsidR="00C371DD">
        <w:rPr>
          <w:rFonts w:ascii="Gadugi" w:hAnsi="Gadugi"/>
          <w:bCs/>
        </w:rPr>
        <w:t>D.Lgs.</w:t>
      </w:r>
      <w:proofErr w:type="spellEnd"/>
      <w:r w:rsidR="00C371DD">
        <w:rPr>
          <w:rFonts w:ascii="Gadugi" w:hAnsi="Gadugi"/>
          <w:bCs/>
        </w:rPr>
        <w:t xml:space="preserve"> n.</w:t>
      </w:r>
      <w:r>
        <w:rPr>
          <w:rFonts w:ascii="Gadugi" w:hAnsi="Gadugi"/>
          <w:bCs/>
        </w:rPr>
        <w:t xml:space="preserve">36/2023 non si trovano in alcuna causa di esclusione di cui agli articoli 94 e 95 del </w:t>
      </w:r>
      <w:proofErr w:type="spellStart"/>
      <w:r w:rsidR="00C371DD">
        <w:rPr>
          <w:rFonts w:ascii="Gadugi" w:hAnsi="Gadugi"/>
          <w:bCs/>
        </w:rPr>
        <w:t>D.Lgs.</w:t>
      </w:r>
      <w:proofErr w:type="spellEnd"/>
      <w:r w:rsidR="00C371DD">
        <w:rPr>
          <w:rFonts w:ascii="Gadugi" w:hAnsi="Gadugi"/>
          <w:bCs/>
        </w:rPr>
        <w:t xml:space="preserve"> n.</w:t>
      </w:r>
      <w:r>
        <w:rPr>
          <w:rFonts w:ascii="Gadugi" w:hAnsi="Gadugi"/>
          <w:bCs/>
        </w:rPr>
        <w:t>36/2023;</w:t>
      </w:r>
    </w:p>
    <w:p w14:paraId="42A0B9DD" w14:textId="77777777" w:rsidR="00C371DD" w:rsidRDefault="00C371DD" w:rsidP="00C371DD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</w:rPr>
      </w:pPr>
      <w:r>
        <w:rPr>
          <w:rFonts w:ascii="Gadugi" w:hAnsi="Gadugi"/>
          <w:bCs/>
        </w:rPr>
        <w:t>che non sussiste alcun</w:t>
      </w:r>
      <w:r w:rsidRPr="00C371DD">
        <w:rPr>
          <w:rFonts w:ascii="Gadugi" w:hAnsi="Gadugi"/>
          <w:bCs/>
        </w:rPr>
        <w:t xml:space="preserve"> conflitto di interessi, come definito dalla normativa nazionale, legato alla partecipazione </w:t>
      </w:r>
      <w:r>
        <w:rPr>
          <w:rFonts w:ascii="Gadugi" w:hAnsi="Gadugi"/>
          <w:bCs/>
        </w:rPr>
        <w:t xml:space="preserve">della predetta Ditta/Società </w:t>
      </w:r>
      <w:r w:rsidRPr="00C371DD">
        <w:rPr>
          <w:rFonts w:ascii="Gadugi" w:hAnsi="Gadugi"/>
          <w:bCs/>
        </w:rPr>
        <w:t xml:space="preserve">alla procedura </w:t>
      </w:r>
      <w:r>
        <w:rPr>
          <w:rFonts w:ascii="Gadugi" w:hAnsi="Gadugi"/>
          <w:bCs/>
        </w:rPr>
        <w:t>in oggetto;</w:t>
      </w:r>
    </w:p>
    <w:p w14:paraId="2B072DE0" w14:textId="77777777" w:rsidR="00F96011" w:rsidRDefault="00F96011" w:rsidP="00C371DD">
      <w:pPr>
        <w:spacing w:after="0" w:line="360" w:lineRule="auto"/>
        <w:contextualSpacing/>
        <w:jc w:val="center"/>
        <w:rPr>
          <w:rFonts w:ascii="Gadugi" w:hAnsi="Gadugi"/>
          <w:b/>
          <w:color w:val="000000"/>
        </w:rPr>
      </w:pPr>
    </w:p>
    <w:p w14:paraId="4D77B501" w14:textId="77777777" w:rsidR="00364CF6" w:rsidRDefault="00006D46" w:rsidP="00C371DD">
      <w:pPr>
        <w:spacing w:after="0" w:line="360" w:lineRule="auto"/>
        <w:contextualSpacing/>
        <w:jc w:val="center"/>
        <w:rPr>
          <w:rFonts w:ascii="Gadugi" w:hAnsi="Gadugi"/>
          <w:b/>
          <w:color w:val="000000"/>
        </w:rPr>
      </w:pPr>
      <w:r>
        <w:rPr>
          <w:rFonts w:ascii="Gadugi" w:hAnsi="Gadugi"/>
          <w:b/>
          <w:color w:val="000000"/>
        </w:rPr>
        <w:t>DICHIARA INOLTRE:</w:t>
      </w:r>
    </w:p>
    <w:p w14:paraId="0467BDE9" w14:textId="77777777" w:rsidR="00863216" w:rsidRDefault="00863216" w:rsidP="00C371DD">
      <w:pPr>
        <w:spacing w:after="0" w:line="360" w:lineRule="auto"/>
        <w:contextualSpacing/>
        <w:jc w:val="center"/>
        <w:rPr>
          <w:rFonts w:ascii="Gadugi" w:hAnsi="Gadugi"/>
          <w:b/>
          <w:color w:val="000000"/>
        </w:rPr>
      </w:pPr>
    </w:p>
    <w:p w14:paraId="1AED3F41" w14:textId="77777777" w:rsidR="00006D46" w:rsidRDefault="00006D46" w:rsidP="00006D46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Gadugi" w:hAnsi="Gadugi"/>
          <w:bCs/>
        </w:rPr>
      </w:pPr>
      <w:bookmarkStart w:id="1" w:name="_Hlk61432087"/>
      <w:r w:rsidRPr="00006D46">
        <w:rPr>
          <w:rFonts w:ascii="Gadugi" w:hAnsi="Gadugi"/>
          <w:bCs/>
        </w:rPr>
        <w:t>di aver preso visione, di conoscere e di accettare integralmente tutta la documentazione della procedura nonché le condizioni previste nell’Avviso pubblico in oggetto e relativi allegati;</w:t>
      </w:r>
    </w:p>
    <w:p w14:paraId="1AA06F84" w14:textId="77777777" w:rsidR="00364CF6" w:rsidRPr="00006D46" w:rsidRDefault="00006D46" w:rsidP="00006D46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Gadugi" w:hAnsi="Gadugi"/>
          <w:bCs/>
        </w:rPr>
      </w:pPr>
      <w:r w:rsidRPr="00006D46">
        <w:rPr>
          <w:rFonts w:ascii="Gadugi" w:hAnsi="Gadugi"/>
          <w:bCs/>
        </w:rPr>
        <w:t xml:space="preserve">che </w:t>
      </w:r>
      <w:r w:rsidR="00CF39FE" w:rsidRPr="00006D46">
        <w:rPr>
          <w:rFonts w:ascii="Gadugi" w:hAnsi="Gadugi"/>
          <w:bCs/>
        </w:rPr>
        <w:t>l</w:t>
      </w:r>
      <w:r w:rsidR="00364CF6" w:rsidRPr="00006D46">
        <w:rPr>
          <w:rFonts w:ascii="Gadugi" w:hAnsi="Gadugi"/>
          <w:bCs/>
        </w:rPr>
        <w:t xml:space="preserve">a presente </w:t>
      </w:r>
      <w:r w:rsidR="00304C4A" w:rsidRPr="00006D46">
        <w:rPr>
          <w:rFonts w:ascii="Gadugi" w:hAnsi="Gadugi"/>
          <w:bCs/>
        </w:rPr>
        <w:t>manifestazione</w:t>
      </w:r>
      <w:r w:rsidRPr="00006D46">
        <w:rPr>
          <w:rFonts w:ascii="Gadugi" w:hAnsi="Gadugi"/>
          <w:bCs/>
        </w:rPr>
        <w:t xml:space="preserve"> di interesse</w:t>
      </w:r>
      <w:r w:rsidR="00364CF6" w:rsidRPr="00006D46">
        <w:rPr>
          <w:rFonts w:ascii="Gadugi" w:hAnsi="Gadugi"/>
          <w:bCs/>
        </w:rPr>
        <w:t xml:space="preserve"> non </w:t>
      </w:r>
      <w:r w:rsidRPr="00006D46">
        <w:rPr>
          <w:rFonts w:ascii="Gadugi" w:hAnsi="Gadugi"/>
          <w:bCs/>
        </w:rPr>
        <w:t>è in alcun modo vincolante</w:t>
      </w:r>
      <w:r w:rsidR="00364CF6" w:rsidRPr="00006D46">
        <w:rPr>
          <w:rFonts w:ascii="Gadugi" w:hAnsi="Gadugi"/>
          <w:bCs/>
        </w:rPr>
        <w:t xml:space="preserve"> per</w:t>
      </w:r>
      <w:r w:rsidRPr="00006D46">
        <w:rPr>
          <w:rFonts w:ascii="Gadugi" w:hAnsi="Gadugi"/>
          <w:bCs/>
        </w:rPr>
        <w:t xml:space="preserve"> l’Amministrazione in quanto </w:t>
      </w:r>
      <w:r>
        <w:rPr>
          <w:rFonts w:ascii="Gadugi" w:hAnsi="Gadugi"/>
          <w:bCs/>
        </w:rPr>
        <w:t>l’</w:t>
      </w:r>
      <w:r w:rsidRPr="00006D46">
        <w:rPr>
          <w:rFonts w:ascii="Gadugi" w:hAnsi="Gadugi"/>
          <w:bCs/>
        </w:rPr>
        <w:t>Avviso</w:t>
      </w:r>
      <w:r>
        <w:rPr>
          <w:rFonts w:ascii="Gadugi" w:hAnsi="Gadugi"/>
          <w:bCs/>
        </w:rPr>
        <w:t xml:space="preserve">, </w:t>
      </w:r>
      <w:r w:rsidRPr="00006D46">
        <w:rPr>
          <w:rFonts w:ascii="Gadugi" w:hAnsi="Gadugi"/>
          <w:bCs/>
        </w:rPr>
        <w:t>pubblicato sul sito istituzionale di ARCS, costituis</w:t>
      </w:r>
      <w:r>
        <w:rPr>
          <w:rFonts w:ascii="Gadugi" w:hAnsi="Gadugi"/>
          <w:bCs/>
        </w:rPr>
        <w:t xml:space="preserve">ce una mera indagine conoscitiva utile </w:t>
      </w:r>
      <w:r w:rsidR="00364CF6" w:rsidRPr="00006D46">
        <w:rPr>
          <w:rFonts w:ascii="Gadugi" w:hAnsi="Gadugi"/>
          <w:bCs/>
        </w:rPr>
        <w:t xml:space="preserve">a verificare l’esistenza di eventuali soluzioni alternative e/o innovative e le relative caratteristiche </w:t>
      </w:r>
      <w:r>
        <w:rPr>
          <w:rFonts w:ascii="Gadugi" w:hAnsi="Gadugi"/>
          <w:bCs/>
        </w:rPr>
        <w:t>rispetto alle proprie esigenze;</w:t>
      </w:r>
    </w:p>
    <w:bookmarkEnd w:id="1"/>
    <w:p w14:paraId="17E2D8B2" w14:textId="77777777" w:rsidR="00006D46" w:rsidRDefault="00CF39FE" w:rsidP="00006D4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l</w:t>
      </w:r>
      <w:r w:rsidR="00364CF6" w:rsidRPr="00006D46">
        <w:rPr>
          <w:rFonts w:ascii="Gadugi" w:hAnsi="Gadugi"/>
          <w:bCs/>
        </w:rPr>
        <w:t xml:space="preserve">a presente </w:t>
      </w:r>
      <w:r w:rsidR="00304C4A" w:rsidRPr="00006D46">
        <w:rPr>
          <w:rFonts w:ascii="Gadugi" w:hAnsi="Gadugi"/>
          <w:bCs/>
        </w:rPr>
        <w:t>manifestazione</w:t>
      </w:r>
      <w:r w:rsidR="00364CF6" w:rsidRPr="00006D46">
        <w:rPr>
          <w:rFonts w:ascii="Gadugi" w:hAnsi="Gadugi"/>
          <w:bCs/>
        </w:rPr>
        <w:t xml:space="preserve"> non costituisce, pertanto, un invito ad offrire né un’offerta al pubblico ai sensi dell’art. 1336 c.c. né una promessa al pubblic</w:t>
      </w:r>
      <w:r w:rsidR="00006D46">
        <w:rPr>
          <w:rFonts w:ascii="Gadugi" w:hAnsi="Gadugi"/>
          <w:bCs/>
        </w:rPr>
        <w:t>o ai sensi dell’art. 1989 c.c.;</w:t>
      </w:r>
    </w:p>
    <w:p w14:paraId="749FF1EA" w14:textId="77777777" w:rsidR="00863216" w:rsidRDefault="00006D46" w:rsidP="0086321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</w:rPr>
      </w:pPr>
      <w:r w:rsidRPr="00006D46">
        <w:rPr>
          <w:rFonts w:ascii="Gadugi" w:hAnsi="Gadugi"/>
          <w:bCs/>
        </w:rPr>
        <w:lastRenderedPageBreak/>
        <w:t>che dalla presente manifestazione di interesse non consegue alcun interesse, diritto o situazione soggettiva in capo all’operatore economico</w:t>
      </w:r>
      <w:r>
        <w:rPr>
          <w:rFonts w:ascii="Gadugi" w:hAnsi="Gadugi"/>
          <w:bCs/>
        </w:rPr>
        <w:t xml:space="preserve">, che non potrà vantare alcun </w:t>
      </w:r>
      <w:r w:rsidRPr="00006D46">
        <w:rPr>
          <w:rFonts w:ascii="Gadugi" w:hAnsi="Gadugi"/>
          <w:bCs/>
        </w:rPr>
        <w:t>diritto o pretesa di qualsivoglia natura, indennizzo o rimborso dei costi eventualmente sostenuti per la partecipazione</w:t>
      </w:r>
      <w:r>
        <w:rPr>
          <w:rFonts w:ascii="Gadugi" w:hAnsi="Gadugi"/>
          <w:bCs/>
        </w:rPr>
        <w:t>;</w:t>
      </w:r>
    </w:p>
    <w:p w14:paraId="37108243" w14:textId="77777777" w:rsidR="00863216" w:rsidRDefault="00863216" w:rsidP="0086321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</w:rPr>
      </w:pPr>
      <w:r>
        <w:rPr>
          <w:rFonts w:ascii="Gadugi" w:hAnsi="Gadugi"/>
          <w:bCs/>
        </w:rPr>
        <w:t xml:space="preserve">di aver preso atto che l’Amministrazione </w:t>
      </w:r>
      <w:r w:rsidRPr="00863216">
        <w:rPr>
          <w:rFonts w:ascii="Gadugi" w:hAnsi="Gadugi"/>
          <w:bCs/>
        </w:rPr>
        <w:t>si riserva, in ogni caso e in qualsiasi momento</w:t>
      </w:r>
      <w:r>
        <w:rPr>
          <w:rFonts w:ascii="Gadugi" w:hAnsi="Gadugi"/>
          <w:bCs/>
        </w:rPr>
        <w:t xml:space="preserve"> e a suo insindacabile giudizio:</w:t>
      </w:r>
    </w:p>
    <w:p w14:paraId="0F621FAE" w14:textId="77777777" w:rsidR="00863216" w:rsidRDefault="00863216" w:rsidP="00863216">
      <w:pPr>
        <w:pStyle w:val="Paragrafoelenco"/>
        <w:numPr>
          <w:ilvl w:val="0"/>
          <w:numId w:val="7"/>
        </w:numPr>
        <w:suppressAutoHyphens w:val="0"/>
        <w:spacing w:after="0" w:line="360" w:lineRule="auto"/>
        <w:jc w:val="both"/>
        <w:rPr>
          <w:rFonts w:ascii="Gadugi" w:hAnsi="Gadugi"/>
          <w:bCs/>
        </w:rPr>
      </w:pPr>
      <w:r w:rsidRPr="00863216">
        <w:rPr>
          <w:rFonts w:ascii="Gadugi" w:hAnsi="Gadugi"/>
          <w:bCs/>
        </w:rPr>
        <w:t>il diritto di sospendere, interrompere, modificare o cessare la presente indagine, senza che ciò possa costituire diritto o pretesa di qualsivoglia natura, indennizzo o rimborso dei costi eventualmente sostenuti per la partecipazione;</w:t>
      </w:r>
    </w:p>
    <w:p w14:paraId="426619CC" w14:textId="77777777" w:rsidR="00863216" w:rsidRPr="00863216" w:rsidRDefault="00863216" w:rsidP="00863216">
      <w:pPr>
        <w:pStyle w:val="Paragrafoelenco"/>
        <w:numPr>
          <w:ilvl w:val="0"/>
          <w:numId w:val="7"/>
        </w:numPr>
        <w:suppressAutoHyphens w:val="0"/>
        <w:spacing w:after="0" w:line="360" w:lineRule="auto"/>
        <w:jc w:val="both"/>
        <w:rPr>
          <w:rFonts w:ascii="Gadugi" w:hAnsi="Gadugi"/>
          <w:bCs/>
        </w:rPr>
      </w:pPr>
      <w:r w:rsidRPr="00863216">
        <w:rPr>
          <w:rFonts w:ascii="Gadugi" w:hAnsi="Gadugi"/>
          <w:bCs/>
        </w:rPr>
        <w:t>la scelta di non dare seguito al successivo affidamento, senza che alcun operatore possa avere nulla a pretendere.</w:t>
      </w:r>
    </w:p>
    <w:p w14:paraId="61F87ACD" w14:textId="77777777" w:rsidR="00364CF6" w:rsidRPr="00006D46" w:rsidRDefault="00CF39FE" w:rsidP="00006D4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d</w:t>
      </w:r>
      <w:r w:rsidR="00364CF6" w:rsidRPr="00006D46">
        <w:rPr>
          <w:rFonts w:ascii="Gadugi" w:hAnsi="Gadugi"/>
          <w:bCs/>
        </w:rPr>
        <w:t>i aver preso atto dell’informativa di cui all’art. 13 del Regolamento Europeo Generale sulla Protezione dei Dati 2016/679</w:t>
      </w:r>
      <w:r w:rsidR="00863216">
        <w:rPr>
          <w:rFonts w:ascii="Gadugi" w:hAnsi="Gadugi"/>
          <w:bCs/>
        </w:rPr>
        <w:t>.</w:t>
      </w:r>
    </w:p>
    <w:p w14:paraId="148C068F" w14:textId="77777777" w:rsidR="00863216" w:rsidRDefault="00863216" w:rsidP="00006D46">
      <w:pPr>
        <w:spacing w:after="0" w:line="360" w:lineRule="auto"/>
        <w:ind w:left="284" w:hanging="284"/>
        <w:contextualSpacing/>
        <w:rPr>
          <w:rFonts w:ascii="Gadugi" w:hAnsi="Gadugi"/>
          <w:bCs/>
        </w:rPr>
      </w:pPr>
    </w:p>
    <w:p w14:paraId="5AE447A2" w14:textId="4DED7B45" w:rsidR="00863216" w:rsidRDefault="00DA0EE5" w:rsidP="00006D46">
      <w:pPr>
        <w:spacing w:after="0" w:line="360" w:lineRule="auto"/>
        <w:ind w:left="284" w:hanging="284"/>
        <w:contextualSpacing/>
        <w:rPr>
          <w:rFonts w:ascii="Gadugi" w:hAnsi="Gadugi"/>
          <w:bCs/>
        </w:rPr>
      </w:pPr>
      <w:r w:rsidRPr="00006D46">
        <w:rPr>
          <w:rFonts w:ascii="Gadugi" w:hAnsi="Gadugi"/>
          <w:bCs/>
        </w:rPr>
        <w:t xml:space="preserve">Si </w:t>
      </w:r>
      <w:r w:rsidR="0012391A">
        <w:rPr>
          <w:rFonts w:ascii="Gadugi" w:hAnsi="Gadugi"/>
          <w:bCs/>
        </w:rPr>
        <w:t>chiede si allegare</w:t>
      </w:r>
      <w:r w:rsidR="00863216">
        <w:rPr>
          <w:rFonts w:ascii="Gadugi" w:hAnsi="Gadugi"/>
          <w:bCs/>
        </w:rPr>
        <w:t>:</w:t>
      </w:r>
    </w:p>
    <w:p w14:paraId="029CE7B9" w14:textId="77777777" w:rsidR="00DA0EE5" w:rsidRDefault="00863216" w:rsidP="00863216">
      <w:pPr>
        <w:pStyle w:val="Paragrafoelenco"/>
        <w:numPr>
          <w:ilvl w:val="0"/>
          <w:numId w:val="7"/>
        </w:numPr>
        <w:spacing w:after="0" w:line="360" w:lineRule="auto"/>
        <w:rPr>
          <w:rFonts w:ascii="Gadugi" w:hAnsi="Gadugi"/>
          <w:bCs/>
        </w:rPr>
      </w:pPr>
      <w:r w:rsidRPr="00863216">
        <w:rPr>
          <w:rFonts w:ascii="Gadugi" w:hAnsi="Gadugi"/>
          <w:bCs/>
        </w:rPr>
        <w:t>la</w:t>
      </w:r>
      <w:r w:rsidR="00DA0EE5" w:rsidRPr="00863216">
        <w:rPr>
          <w:rFonts w:ascii="Gadugi" w:hAnsi="Gadugi"/>
          <w:bCs/>
        </w:rPr>
        <w:t xml:space="preserve"> “scheda fornitore”</w:t>
      </w:r>
      <w:r w:rsidRPr="00863216">
        <w:rPr>
          <w:rFonts w:ascii="Gadugi" w:hAnsi="Gadugi"/>
          <w:bCs/>
        </w:rPr>
        <w:t>, il cui fac-simile è riportato in calce</w:t>
      </w:r>
      <w:r>
        <w:rPr>
          <w:rFonts w:ascii="Gadugi" w:hAnsi="Gadugi"/>
          <w:bCs/>
        </w:rPr>
        <w:t>;</w:t>
      </w:r>
    </w:p>
    <w:p w14:paraId="58725DD3" w14:textId="77777777" w:rsidR="00863216" w:rsidRDefault="00863216" w:rsidP="00863216">
      <w:pPr>
        <w:pStyle w:val="Paragrafoelenco"/>
        <w:numPr>
          <w:ilvl w:val="0"/>
          <w:numId w:val="7"/>
        </w:numPr>
        <w:spacing w:after="0" w:line="360" w:lineRule="auto"/>
        <w:rPr>
          <w:rFonts w:ascii="Gadugi" w:hAnsi="Gadugi"/>
          <w:bCs/>
        </w:rPr>
      </w:pPr>
      <w:r>
        <w:rPr>
          <w:rFonts w:ascii="Gadugi" w:hAnsi="Gadugi"/>
          <w:bCs/>
        </w:rPr>
        <w:t>copia</w:t>
      </w:r>
      <w:r w:rsidRPr="00863216">
        <w:t xml:space="preserve"> </w:t>
      </w:r>
      <w:r w:rsidRPr="00863216">
        <w:rPr>
          <w:rFonts w:ascii="Gadugi" w:hAnsi="Gadugi"/>
          <w:bCs/>
        </w:rPr>
        <w:t>fotostatica del documento di riconoscimento</w:t>
      </w:r>
      <w:r>
        <w:rPr>
          <w:rFonts w:ascii="Gadugi" w:hAnsi="Gadugi"/>
          <w:bCs/>
        </w:rPr>
        <w:t xml:space="preserve"> in corso di validità del sottoscrittore.</w:t>
      </w:r>
    </w:p>
    <w:p w14:paraId="36865BA5" w14:textId="77777777" w:rsidR="00863216" w:rsidRPr="00863216" w:rsidRDefault="00863216" w:rsidP="00863216">
      <w:pPr>
        <w:pStyle w:val="Paragrafoelenco"/>
        <w:spacing w:after="0" w:line="360" w:lineRule="auto"/>
        <w:ind w:left="644"/>
        <w:rPr>
          <w:rFonts w:ascii="Gadugi" w:hAnsi="Gadugi"/>
          <w:bCs/>
        </w:rPr>
      </w:pPr>
    </w:p>
    <w:p w14:paraId="5B769A50" w14:textId="77777777" w:rsidR="00DA0EE5" w:rsidRPr="00006D46" w:rsidRDefault="00895B8C" w:rsidP="00006D46">
      <w:pPr>
        <w:spacing w:after="0" w:line="360" w:lineRule="auto"/>
        <w:ind w:left="284" w:hanging="284"/>
        <w:contextualSpacing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Data___________________________</w:t>
      </w:r>
      <w:r w:rsidRPr="00006D46">
        <w:rPr>
          <w:rFonts w:ascii="Gadugi" w:hAnsi="Gadugi"/>
          <w:bCs/>
        </w:rPr>
        <w:tab/>
      </w:r>
      <w:r w:rsidR="00754221" w:rsidRPr="00006D46">
        <w:rPr>
          <w:rFonts w:ascii="Gadugi" w:hAnsi="Gadugi"/>
          <w:bCs/>
        </w:rPr>
        <w:tab/>
      </w:r>
      <w:r w:rsidR="00754221" w:rsidRPr="00006D46">
        <w:rPr>
          <w:rFonts w:ascii="Gadugi" w:hAnsi="Gadugi"/>
          <w:bCs/>
        </w:rPr>
        <w:tab/>
      </w:r>
      <w:r w:rsidR="00DA0EE5" w:rsidRPr="00006D46">
        <w:rPr>
          <w:rFonts w:ascii="Gadugi" w:hAnsi="Gadugi"/>
          <w:bCs/>
        </w:rPr>
        <w:tab/>
        <w:t>Firma_____________________________</w:t>
      </w:r>
    </w:p>
    <w:p w14:paraId="700AD2F0" w14:textId="77777777" w:rsidR="00452DE3" w:rsidRPr="00006D46" w:rsidRDefault="00452DE3" w:rsidP="00006D46">
      <w:pPr>
        <w:pStyle w:val="Corpodeltesto22"/>
        <w:pBdr>
          <w:bottom w:val="none" w:sz="0" w:space="0" w:color="auto"/>
        </w:pBdr>
        <w:spacing w:line="360" w:lineRule="auto"/>
        <w:ind w:left="284" w:hanging="284"/>
        <w:contextualSpacing/>
        <w:rPr>
          <w:rFonts w:ascii="Gadugi" w:eastAsiaTheme="minorHAnsi" w:hAnsi="Gadugi" w:cstheme="minorBidi"/>
          <w:bCs/>
          <w:color w:val="00000A"/>
          <w:sz w:val="22"/>
          <w:szCs w:val="22"/>
          <w:lang w:eastAsia="en-US"/>
        </w:rPr>
      </w:pPr>
    </w:p>
    <w:p w14:paraId="6A4B4642" w14:textId="77777777" w:rsidR="00F96011" w:rsidRDefault="00F96011">
      <w:pPr>
        <w:suppressAutoHyphens w:val="0"/>
        <w:spacing w:after="0"/>
        <w:rPr>
          <w:rFonts w:ascii="Cambria" w:eastAsia="Times New Roman" w:hAnsi="Cambria" w:cs="Tahoma"/>
          <w:b/>
          <w:color w:val="auto"/>
          <w:sz w:val="28"/>
          <w:szCs w:val="28"/>
          <w:u w:val="single"/>
          <w:lang w:eastAsia="it-IT"/>
        </w:rPr>
      </w:pPr>
      <w:r>
        <w:rPr>
          <w:rFonts w:ascii="Cambria" w:hAnsi="Cambria" w:cs="Tahoma"/>
          <w:b/>
          <w:sz w:val="28"/>
          <w:szCs w:val="28"/>
          <w:u w:val="single"/>
        </w:rPr>
        <w:br w:type="page"/>
      </w:r>
    </w:p>
    <w:p w14:paraId="64D34298" w14:textId="77777777" w:rsidR="005B0636" w:rsidRPr="00C371DD" w:rsidRDefault="005B0636" w:rsidP="00C371DD">
      <w:pPr>
        <w:pStyle w:val="Corpodeltesto2"/>
        <w:spacing w:after="0" w:line="240" w:lineRule="auto"/>
        <w:jc w:val="center"/>
        <w:rPr>
          <w:rFonts w:ascii="Gadugi" w:hAnsi="Gadugi" w:cs="Tahoma"/>
          <w:b/>
          <w:sz w:val="24"/>
          <w:szCs w:val="28"/>
          <w:u w:val="single"/>
        </w:rPr>
      </w:pPr>
      <w:r w:rsidRPr="00C371DD">
        <w:rPr>
          <w:rFonts w:ascii="Gadugi" w:hAnsi="Gadugi" w:cs="Tahoma"/>
          <w:b/>
          <w:sz w:val="24"/>
          <w:szCs w:val="28"/>
          <w:u w:val="single"/>
        </w:rPr>
        <w:lastRenderedPageBreak/>
        <w:t xml:space="preserve">SCHEDA FORNITORE </w:t>
      </w:r>
      <w:r w:rsidR="00F96011" w:rsidRPr="00C371DD">
        <w:rPr>
          <w:rFonts w:ascii="Gadugi" w:hAnsi="Gadugi" w:cs="Tahoma"/>
          <w:b/>
          <w:sz w:val="24"/>
          <w:szCs w:val="28"/>
          <w:u w:val="single"/>
        </w:rPr>
        <w:t>–</w:t>
      </w:r>
      <w:r w:rsidRPr="00C371DD">
        <w:rPr>
          <w:rFonts w:ascii="Gadugi" w:hAnsi="Gadugi" w:cs="Tahoma"/>
          <w:b/>
          <w:sz w:val="24"/>
          <w:szCs w:val="28"/>
          <w:u w:val="single"/>
        </w:rPr>
        <w:t xml:space="preserve"> ARCS</w:t>
      </w:r>
    </w:p>
    <w:p w14:paraId="17AE9B49" w14:textId="77777777" w:rsidR="00F96011" w:rsidRPr="00C371DD" w:rsidRDefault="00F96011" w:rsidP="00C371DD">
      <w:pPr>
        <w:pStyle w:val="Corpodeltesto2"/>
        <w:spacing w:after="0" w:line="240" w:lineRule="auto"/>
        <w:jc w:val="both"/>
        <w:rPr>
          <w:rFonts w:ascii="Gadugi" w:hAnsi="Gadugi" w:cs="Tahoma"/>
          <w:b/>
          <w:sz w:val="24"/>
          <w:szCs w:val="28"/>
          <w:u w:val="single"/>
        </w:rPr>
      </w:pPr>
    </w:p>
    <w:p w14:paraId="2087FFBC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40" w:lineRule="auto"/>
        <w:jc w:val="both"/>
        <w:rPr>
          <w:rFonts w:ascii="Gadugi" w:hAnsi="Gadugi"/>
          <w:sz w:val="32"/>
        </w:rPr>
      </w:pPr>
      <w:r w:rsidRPr="00C371DD">
        <w:rPr>
          <w:rFonts w:ascii="Gadugi" w:hAnsi="Gadugi" w:cs="Arial"/>
          <w:sz w:val="24"/>
        </w:rPr>
        <w:t xml:space="preserve">RAGIONE </w:t>
      </w:r>
      <w:proofErr w:type="gramStart"/>
      <w:r w:rsidRPr="00C371DD">
        <w:rPr>
          <w:rFonts w:ascii="Gadugi" w:hAnsi="Gadugi" w:cs="Arial"/>
          <w:sz w:val="24"/>
        </w:rPr>
        <w:t>SOCIALE:</w:t>
      </w:r>
      <w:permStart w:id="1453986175" w:edGrp="everyone"/>
      <w:r w:rsidRPr="00C371DD">
        <w:rPr>
          <w:rFonts w:ascii="Gadugi" w:hAnsi="Gadugi" w:cs="Arial"/>
          <w:sz w:val="24"/>
        </w:rPr>
        <w:t>_</w:t>
      </w:r>
      <w:proofErr w:type="gramEnd"/>
      <w:r w:rsidRPr="00C371DD">
        <w:rPr>
          <w:rFonts w:ascii="Gadugi" w:hAnsi="Gadugi" w:cs="Arial"/>
          <w:sz w:val="24"/>
        </w:rPr>
        <w:t>_________________________________________________</w:t>
      </w:r>
      <w:permEnd w:id="1453986175"/>
    </w:p>
    <w:p w14:paraId="1C6A9C53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40" w:lineRule="auto"/>
        <w:jc w:val="both"/>
        <w:rPr>
          <w:rFonts w:ascii="Gadugi" w:hAnsi="Gadugi"/>
          <w:sz w:val="24"/>
        </w:rPr>
      </w:pPr>
      <w:r w:rsidRPr="00C371DD">
        <w:rPr>
          <w:rFonts w:ascii="Gadugi" w:hAnsi="Gadugi" w:cs="Arial"/>
          <w:sz w:val="20"/>
        </w:rPr>
        <w:t xml:space="preserve">CODICE </w:t>
      </w:r>
      <w:proofErr w:type="gramStart"/>
      <w:r w:rsidRPr="00C371DD">
        <w:rPr>
          <w:rFonts w:ascii="Gadugi" w:hAnsi="Gadugi" w:cs="Arial"/>
          <w:sz w:val="20"/>
        </w:rPr>
        <w:t xml:space="preserve">FISCALE:  </w:t>
      </w:r>
      <w:permStart w:id="478576609" w:edGrp="everyone"/>
      <w:r w:rsidRPr="00C371DD">
        <w:rPr>
          <w:rFonts w:ascii="Gadugi" w:hAnsi="Gadugi" w:cs="Arial"/>
          <w:sz w:val="20"/>
        </w:rPr>
        <w:t>_</w:t>
      </w:r>
      <w:proofErr w:type="gramEnd"/>
      <w:r w:rsidRPr="00C371DD">
        <w:rPr>
          <w:rFonts w:ascii="Gadugi" w:hAnsi="Gadugi" w:cs="Arial"/>
          <w:sz w:val="20"/>
        </w:rPr>
        <w:t>___________________________</w:t>
      </w:r>
      <w:permEnd w:id="478576609"/>
      <w:r w:rsidRPr="00C371DD">
        <w:rPr>
          <w:rFonts w:ascii="Gadugi" w:hAnsi="Gadugi" w:cs="Arial"/>
          <w:sz w:val="20"/>
        </w:rPr>
        <w:tab/>
        <w:t xml:space="preserve">PARTITA IVA: </w:t>
      </w:r>
      <w:permStart w:id="1450668598" w:edGrp="everyone"/>
      <w:r w:rsidRPr="00C371DD">
        <w:rPr>
          <w:rFonts w:ascii="Gadugi" w:hAnsi="Gadugi" w:cs="Arial"/>
          <w:sz w:val="20"/>
        </w:rPr>
        <w:t>______________________________</w:t>
      </w:r>
    </w:p>
    <w:permEnd w:id="1450668598"/>
    <w:p w14:paraId="40FBEB80" w14:textId="77777777" w:rsidR="005B0636" w:rsidRPr="00C371DD" w:rsidRDefault="005B0636" w:rsidP="00C371DD">
      <w:pPr>
        <w:spacing w:line="240" w:lineRule="auto"/>
        <w:ind w:firstLine="708"/>
        <w:jc w:val="both"/>
        <w:rPr>
          <w:rFonts w:ascii="Gadugi" w:hAnsi="Gadugi"/>
          <w:sz w:val="16"/>
        </w:rPr>
      </w:pPr>
      <w:r w:rsidRPr="00C371DD">
        <w:rPr>
          <w:rFonts w:ascii="Gadugi" w:hAnsi="Gadugi"/>
          <w:bCs/>
          <w:sz w:val="20"/>
          <w:shd w:val="clear" w:color="auto" w:fill="D9D9D9"/>
        </w:rPr>
        <w:t>SEDE LEGALE</w:t>
      </w:r>
      <w:r w:rsidRPr="00C371DD">
        <w:rPr>
          <w:rFonts w:ascii="Gadugi" w:hAnsi="Gadugi"/>
          <w:bCs/>
          <w:sz w:val="20"/>
          <w:shd w:val="clear" w:color="auto" w:fill="D9D9D9"/>
        </w:rPr>
        <w:tab/>
      </w:r>
      <w:r w:rsidRPr="00C371DD">
        <w:rPr>
          <w:rFonts w:ascii="Gadugi" w:hAnsi="Gadugi"/>
          <w:bCs/>
          <w:sz w:val="20"/>
          <w:shd w:val="clear" w:color="auto" w:fill="D9D9D9"/>
        </w:rPr>
        <w:tab/>
      </w:r>
      <w:r w:rsidRPr="00C371DD">
        <w:rPr>
          <w:rFonts w:ascii="Gadugi" w:hAnsi="Gadugi"/>
          <w:bCs/>
          <w:sz w:val="20"/>
          <w:shd w:val="clear" w:color="auto" w:fill="D9D9D9"/>
        </w:rPr>
        <w:tab/>
      </w:r>
      <w:r w:rsidRPr="00C371DD">
        <w:rPr>
          <w:rFonts w:ascii="Gadugi" w:hAnsi="Gadugi"/>
          <w:bCs/>
          <w:sz w:val="16"/>
        </w:rPr>
        <w:tab/>
      </w:r>
    </w:p>
    <w:p w14:paraId="1B86750E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INDIRIZZO:</w:t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permStart w:id="1939689770" w:edGrp="everyone"/>
      <w:r w:rsidRPr="00C371DD">
        <w:rPr>
          <w:rFonts w:ascii="Gadugi" w:hAnsi="Gadugi" w:cs="Arial"/>
          <w:sz w:val="20"/>
        </w:rPr>
        <w:t>________________________________</w:t>
      </w:r>
      <w:permEnd w:id="1939689770"/>
      <w:proofErr w:type="gramStart"/>
      <w:r w:rsidRPr="00C371DD">
        <w:rPr>
          <w:rFonts w:ascii="Gadugi" w:hAnsi="Gadugi" w:cs="Arial"/>
          <w:sz w:val="20"/>
        </w:rPr>
        <w:t>CITTÁ:</w:t>
      </w:r>
      <w:permStart w:id="533078895" w:edGrp="everyone"/>
      <w:r w:rsidRPr="00C371DD">
        <w:rPr>
          <w:rFonts w:ascii="Gadugi" w:hAnsi="Gadugi" w:cs="Arial"/>
          <w:sz w:val="20"/>
        </w:rPr>
        <w:t>_</w:t>
      </w:r>
      <w:proofErr w:type="gramEnd"/>
      <w:r w:rsidRPr="00C371DD">
        <w:rPr>
          <w:rFonts w:ascii="Gadugi" w:hAnsi="Gadugi" w:cs="Arial"/>
          <w:sz w:val="20"/>
        </w:rPr>
        <w:t>______________________________</w:t>
      </w:r>
      <w:permEnd w:id="533078895"/>
      <w:proofErr w:type="gramStart"/>
      <w:r w:rsidRPr="00C371DD">
        <w:rPr>
          <w:rFonts w:ascii="Gadugi" w:hAnsi="Gadugi" w:cs="Arial"/>
          <w:sz w:val="20"/>
        </w:rPr>
        <w:t>CAP:</w:t>
      </w:r>
      <w:permStart w:id="1822303627" w:edGrp="everyone"/>
      <w:r w:rsidRPr="00C371DD">
        <w:rPr>
          <w:rFonts w:ascii="Gadugi" w:hAnsi="Gadugi" w:cs="Arial"/>
          <w:sz w:val="20"/>
        </w:rPr>
        <w:t>_</w:t>
      </w:r>
      <w:proofErr w:type="gramEnd"/>
      <w:r w:rsidRPr="00C371DD">
        <w:rPr>
          <w:rFonts w:ascii="Gadugi" w:hAnsi="Gadugi" w:cs="Arial"/>
          <w:sz w:val="20"/>
        </w:rPr>
        <w:t>_____________</w:t>
      </w:r>
      <w:permEnd w:id="1822303627"/>
    </w:p>
    <w:p w14:paraId="10454E9D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N° TEL: </w:t>
      </w:r>
      <w:permStart w:id="742279764" w:edGrp="everyone"/>
      <w:r w:rsidRPr="00C371DD">
        <w:rPr>
          <w:rFonts w:ascii="Gadugi" w:hAnsi="Gadugi" w:cs="Arial"/>
          <w:sz w:val="20"/>
        </w:rPr>
        <w:t>__________________</w:t>
      </w:r>
      <w:permEnd w:id="742279764"/>
      <w:r w:rsidRPr="00C371DD">
        <w:rPr>
          <w:rFonts w:ascii="Gadugi" w:hAnsi="Gadugi" w:cs="Arial"/>
          <w:sz w:val="20"/>
        </w:rPr>
        <w:t xml:space="preserve">N. </w:t>
      </w:r>
      <w:proofErr w:type="spellStart"/>
      <w:proofErr w:type="gramStart"/>
      <w:r w:rsidRPr="00C371DD">
        <w:rPr>
          <w:rFonts w:ascii="Gadugi" w:hAnsi="Gadugi" w:cs="Arial"/>
          <w:sz w:val="20"/>
        </w:rPr>
        <w:t>Fax:</w:t>
      </w:r>
      <w:permStart w:id="2077365085" w:edGrp="everyone"/>
      <w:r w:rsidRPr="00C371DD">
        <w:rPr>
          <w:rFonts w:ascii="Gadugi" w:hAnsi="Gadugi" w:cs="Arial"/>
          <w:sz w:val="20"/>
        </w:rPr>
        <w:t>_</w:t>
      </w:r>
      <w:proofErr w:type="gramEnd"/>
      <w:r w:rsidRPr="00C371DD">
        <w:rPr>
          <w:rFonts w:ascii="Gadugi" w:hAnsi="Gadugi" w:cs="Arial"/>
          <w:sz w:val="20"/>
        </w:rPr>
        <w:t>______________</w:t>
      </w:r>
      <w:permEnd w:id="2077365085"/>
      <w:proofErr w:type="gramStart"/>
      <w:r w:rsidRPr="00C371DD">
        <w:rPr>
          <w:rFonts w:ascii="Gadugi" w:hAnsi="Gadugi" w:cs="Arial"/>
          <w:sz w:val="20"/>
        </w:rPr>
        <w:t>email</w:t>
      </w:r>
      <w:proofErr w:type="spellEnd"/>
      <w:r w:rsidRPr="00C371DD">
        <w:rPr>
          <w:rFonts w:ascii="Gadugi" w:hAnsi="Gadugi" w:cs="Arial"/>
          <w:sz w:val="20"/>
        </w:rPr>
        <w:t>:</w:t>
      </w:r>
      <w:permStart w:id="2102424159" w:edGrp="everyone"/>
      <w:r w:rsidRPr="00C371DD">
        <w:rPr>
          <w:rFonts w:ascii="Gadugi" w:hAnsi="Gadugi" w:cs="Arial"/>
          <w:sz w:val="20"/>
        </w:rPr>
        <w:t>_</w:t>
      </w:r>
      <w:proofErr w:type="gramEnd"/>
      <w:r w:rsidRPr="00C371DD">
        <w:rPr>
          <w:rFonts w:ascii="Gadugi" w:hAnsi="Gadugi" w:cs="Arial"/>
          <w:sz w:val="20"/>
        </w:rPr>
        <w:t>_____________________________________</w:t>
      </w:r>
      <w:permEnd w:id="2102424159"/>
    </w:p>
    <w:p w14:paraId="4DE59D2C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proofErr w:type="gramStart"/>
      <w:r w:rsidRPr="00C371DD">
        <w:rPr>
          <w:rFonts w:ascii="Gadugi" w:hAnsi="Gadugi" w:cs="Arial"/>
          <w:sz w:val="20"/>
        </w:rPr>
        <w:t>PEC</w:t>
      </w:r>
      <w:permStart w:id="308230441" w:edGrp="everyone"/>
      <w:r w:rsidRPr="00C371DD">
        <w:rPr>
          <w:rFonts w:ascii="Gadugi" w:hAnsi="Gadugi" w:cs="Arial"/>
          <w:sz w:val="20"/>
        </w:rPr>
        <w:t>:  _</w:t>
      </w:r>
      <w:proofErr w:type="gramEnd"/>
      <w:r w:rsidRPr="00C371DD">
        <w:rPr>
          <w:rFonts w:ascii="Gadugi" w:hAnsi="Gadugi" w:cs="Arial"/>
          <w:sz w:val="20"/>
        </w:rPr>
        <w:t>_________________________________________________________</w:t>
      </w:r>
      <w:permEnd w:id="308230441"/>
    </w:p>
    <w:p w14:paraId="7CCB8D67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N. ISCRIZIONE REGISTRO IMPRESE E SEDE</w:t>
      </w:r>
      <w:permStart w:id="2021031099" w:edGrp="everyone"/>
      <w:r w:rsidRPr="00C371DD">
        <w:rPr>
          <w:rFonts w:ascii="Gadugi" w:hAnsi="Gadugi" w:cs="Arial"/>
          <w:sz w:val="20"/>
        </w:rPr>
        <w:t xml:space="preserve">: ________________________________________ </w:t>
      </w:r>
    </w:p>
    <w:permEnd w:id="2021031099"/>
    <w:p w14:paraId="27FCA241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CCNL APPLICATO: </w:t>
      </w:r>
      <w:permStart w:id="1484589565" w:edGrp="everyone"/>
      <w:r w:rsidRPr="00C371DD">
        <w:rPr>
          <w:rFonts w:ascii="Gadugi" w:hAnsi="Gadugi" w:cs="Arial"/>
          <w:sz w:val="20"/>
        </w:rPr>
        <w:t>_______________________________________________________________________</w:t>
      </w:r>
      <w:permEnd w:id="1484589565"/>
    </w:p>
    <w:p w14:paraId="21E95894" w14:textId="77777777" w:rsidR="005B0636" w:rsidRPr="00C371DD" w:rsidRDefault="005B0636" w:rsidP="00C371DD">
      <w:pPr>
        <w:spacing w:line="240" w:lineRule="auto"/>
        <w:ind w:firstLine="708"/>
        <w:jc w:val="both"/>
        <w:rPr>
          <w:rFonts w:ascii="Gadugi" w:hAnsi="Gadugi"/>
          <w:sz w:val="20"/>
        </w:rPr>
      </w:pPr>
      <w:r w:rsidRPr="00C371DD">
        <w:rPr>
          <w:rFonts w:ascii="Gadugi" w:hAnsi="Gadugi"/>
          <w:bCs/>
          <w:sz w:val="20"/>
          <w:shd w:val="clear" w:color="auto" w:fill="D9D9D9"/>
        </w:rPr>
        <w:t>SEDE AMMINISTRATIVA (se diversa da sede legale)</w:t>
      </w:r>
      <w:r w:rsidRPr="00C371DD">
        <w:rPr>
          <w:rFonts w:ascii="Gadugi" w:hAnsi="Gadugi" w:cs="Arial"/>
          <w:sz w:val="20"/>
        </w:rPr>
        <w:tab/>
      </w:r>
      <w:r w:rsidRPr="00C371DD">
        <w:rPr>
          <w:rFonts w:ascii="Gadugi" w:hAnsi="Gadugi" w:cs="Arial"/>
          <w:sz w:val="20"/>
        </w:rPr>
        <w:tab/>
      </w:r>
      <w:r w:rsidRPr="00C371DD">
        <w:rPr>
          <w:rFonts w:ascii="Gadugi" w:hAnsi="Gadugi" w:cs="Arial"/>
          <w:sz w:val="20"/>
        </w:rPr>
        <w:tab/>
      </w:r>
      <w:r w:rsidRPr="00C371DD">
        <w:rPr>
          <w:rFonts w:ascii="Gadugi" w:hAnsi="Gadugi" w:cs="Arial"/>
          <w:sz w:val="20"/>
        </w:rPr>
        <w:tab/>
      </w:r>
      <w:r w:rsidRPr="00C371DD">
        <w:rPr>
          <w:rFonts w:ascii="Gadugi" w:hAnsi="Gadugi" w:cs="Arial"/>
          <w:sz w:val="20"/>
        </w:rPr>
        <w:tab/>
      </w:r>
      <w:permStart w:id="1033766416" w:edGrp="everyone"/>
      <w:permEnd w:id="1033766416"/>
    </w:p>
    <w:p w14:paraId="0FF7EBC0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INDIRIZZO:</w:t>
      </w:r>
      <w:permStart w:id="1463162896" w:edGrp="everyone"/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  <w:t>_________________________</w:t>
      </w:r>
      <w:permEnd w:id="1463162896"/>
      <w:proofErr w:type="gramStart"/>
      <w:r w:rsidRPr="00C371DD">
        <w:rPr>
          <w:rFonts w:ascii="Gadugi" w:hAnsi="Gadugi" w:cs="Arial"/>
          <w:sz w:val="20"/>
        </w:rPr>
        <w:t>CITTÁ</w:t>
      </w:r>
      <w:permStart w:id="1162609588" w:edGrp="everyone"/>
      <w:r w:rsidRPr="00C371DD">
        <w:rPr>
          <w:rFonts w:ascii="Gadugi" w:hAnsi="Gadugi" w:cs="Arial"/>
          <w:sz w:val="20"/>
        </w:rPr>
        <w:t>:_</w:t>
      </w:r>
      <w:proofErr w:type="gramEnd"/>
      <w:r w:rsidRPr="00C371DD">
        <w:rPr>
          <w:rFonts w:ascii="Gadugi" w:hAnsi="Gadugi" w:cs="Arial"/>
          <w:sz w:val="20"/>
        </w:rPr>
        <w:t>______________________________</w:t>
      </w:r>
      <w:permEnd w:id="1162609588"/>
      <w:proofErr w:type="gramStart"/>
      <w:r w:rsidRPr="00C371DD">
        <w:rPr>
          <w:rFonts w:ascii="Gadugi" w:hAnsi="Gadugi" w:cs="Arial"/>
          <w:sz w:val="20"/>
        </w:rPr>
        <w:t>CAP:</w:t>
      </w:r>
      <w:permStart w:id="1102658318" w:edGrp="everyone"/>
      <w:r w:rsidRPr="00C371DD">
        <w:rPr>
          <w:rFonts w:ascii="Gadugi" w:hAnsi="Gadugi" w:cs="Arial"/>
          <w:sz w:val="20"/>
        </w:rPr>
        <w:t>_</w:t>
      </w:r>
      <w:proofErr w:type="gramEnd"/>
      <w:r w:rsidRPr="00C371DD">
        <w:rPr>
          <w:rFonts w:ascii="Gadugi" w:hAnsi="Gadugi" w:cs="Arial"/>
          <w:sz w:val="20"/>
        </w:rPr>
        <w:t>_____________</w:t>
      </w:r>
      <w:permEnd w:id="1102658318"/>
    </w:p>
    <w:p w14:paraId="351BF141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N° TEL: </w:t>
      </w:r>
      <w:permStart w:id="1336091224" w:edGrp="everyone"/>
      <w:r w:rsidRPr="00C371DD">
        <w:rPr>
          <w:rFonts w:ascii="Gadugi" w:hAnsi="Gadugi" w:cs="Arial"/>
          <w:sz w:val="20"/>
        </w:rPr>
        <w:t>________________</w:t>
      </w:r>
      <w:permEnd w:id="1336091224"/>
      <w:r w:rsidRPr="00C371DD">
        <w:rPr>
          <w:rFonts w:ascii="Gadugi" w:hAnsi="Gadugi" w:cs="Arial"/>
          <w:sz w:val="20"/>
        </w:rPr>
        <w:t xml:space="preserve">N. </w:t>
      </w:r>
      <w:proofErr w:type="spellStart"/>
      <w:proofErr w:type="gramStart"/>
      <w:r w:rsidRPr="00C371DD">
        <w:rPr>
          <w:rFonts w:ascii="Gadugi" w:hAnsi="Gadugi" w:cs="Arial"/>
          <w:sz w:val="20"/>
        </w:rPr>
        <w:t>Fax:</w:t>
      </w:r>
      <w:permStart w:id="1892898464" w:edGrp="everyone"/>
      <w:r w:rsidRPr="00C371DD">
        <w:rPr>
          <w:rFonts w:ascii="Gadugi" w:hAnsi="Gadugi" w:cs="Arial"/>
          <w:sz w:val="20"/>
        </w:rPr>
        <w:t>_</w:t>
      </w:r>
      <w:proofErr w:type="gramEnd"/>
      <w:r w:rsidRPr="00C371DD">
        <w:rPr>
          <w:rFonts w:ascii="Gadugi" w:hAnsi="Gadugi" w:cs="Arial"/>
          <w:sz w:val="20"/>
        </w:rPr>
        <w:t>_______________</w:t>
      </w:r>
      <w:permEnd w:id="1892898464"/>
      <w:proofErr w:type="gramStart"/>
      <w:r w:rsidRPr="00C371DD">
        <w:rPr>
          <w:rFonts w:ascii="Gadugi" w:hAnsi="Gadugi" w:cs="Arial"/>
          <w:sz w:val="20"/>
        </w:rPr>
        <w:t>email</w:t>
      </w:r>
      <w:proofErr w:type="spellEnd"/>
      <w:r w:rsidRPr="00C371DD">
        <w:rPr>
          <w:rFonts w:ascii="Gadugi" w:hAnsi="Gadugi" w:cs="Arial"/>
          <w:sz w:val="20"/>
        </w:rPr>
        <w:t>:</w:t>
      </w:r>
      <w:permStart w:id="1980830033" w:edGrp="everyone"/>
      <w:r w:rsidRPr="00C371DD">
        <w:rPr>
          <w:rFonts w:ascii="Gadugi" w:hAnsi="Gadugi" w:cs="Arial"/>
          <w:sz w:val="20"/>
        </w:rPr>
        <w:t>_</w:t>
      </w:r>
      <w:proofErr w:type="gramEnd"/>
      <w:r w:rsidRPr="00C371DD">
        <w:rPr>
          <w:rFonts w:ascii="Gadugi" w:hAnsi="Gadugi" w:cs="Arial"/>
          <w:sz w:val="20"/>
        </w:rPr>
        <w:t>_________________________________</w:t>
      </w:r>
      <w:permEnd w:id="1980830033"/>
    </w:p>
    <w:p w14:paraId="0C030F8D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proofErr w:type="gramStart"/>
      <w:r w:rsidRPr="00C371DD">
        <w:rPr>
          <w:rFonts w:ascii="Gadugi" w:hAnsi="Gadugi" w:cs="Arial"/>
          <w:sz w:val="20"/>
        </w:rPr>
        <w:t>PEC</w:t>
      </w:r>
      <w:permStart w:id="67580667" w:edGrp="everyone"/>
      <w:r w:rsidRPr="00C371DD">
        <w:rPr>
          <w:rFonts w:ascii="Gadugi" w:hAnsi="Gadugi" w:cs="Arial"/>
          <w:sz w:val="20"/>
        </w:rPr>
        <w:t>:  _</w:t>
      </w:r>
      <w:proofErr w:type="gramEnd"/>
      <w:r w:rsidRPr="00C371DD">
        <w:rPr>
          <w:rFonts w:ascii="Gadugi" w:hAnsi="Gadugi" w:cs="Arial"/>
          <w:sz w:val="20"/>
        </w:rPr>
        <w:t>___________________________________________________________</w:t>
      </w:r>
      <w:permEnd w:id="67580667"/>
    </w:p>
    <w:p w14:paraId="6C784BE4" w14:textId="77777777" w:rsidR="005B0636" w:rsidRPr="00C371DD" w:rsidRDefault="005B0636" w:rsidP="00C371DD">
      <w:pPr>
        <w:shd w:val="clear" w:color="auto" w:fill="D9D9D9"/>
        <w:spacing w:line="240" w:lineRule="auto"/>
        <w:ind w:left="709" w:right="4109" w:hanging="1"/>
        <w:jc w:val="both"/>
        <w:rPr>
          <w:rFonts w:ascii="Gadugi" w:hAnsi="Gadugi" w:cs="Tahoma"/>
          <w:bCs/>
          <w:sz w:val="20"/>
        </w:rPr>
      </w:pPr>
      <w:r w:rsidRPr="00C371DD">
        <w:rPr>
          <w:rFonts w:ascii="Gadugi" w:hAnsi="Gadugi" w:cs="Tahoma"/>
          <w:bCs/>
          <w:sz w:val="20"/>
        </w:rPr>
        <w:t>SEDE OPERATIVA (se diversa da sede amministrativa)</w:t>
      </w:r>
    </w:p>
    <w:p w14:paraId="5E046875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INDIRIZZO:</w:t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permStart w:id="162804722" w:edGrp="everyone"/>
      <w:r w:rsidRPr="00C371DD">
        <w:rPr>
          <w:rFonts w:ascii="Gadugi" w:hAnsi="Gadugi" w:cs="Arial"/>
          <w:sz w:val="20"/>
        </w:rPr>
        <w:t>________________________________</w:t>
      </w:r>
      <w:permEnd w:id="162804722"/>
      <w:proofErr w:type="gramStart"/>
      <w:r w:rsidRPr="00C371DD">
        <w:rPr>
          <w:rFonts w:ascii="Gadugi" w:hAnsi="Gadugi" w:cs="Arial"/>
          <w:sz w:val="20"/>
        </w:rPr>
        <w:t>CITTÁ:</w:t>
      </w:r>
      <w:permStart w:id="273970987" w:edGrp="everyone"/>
      <w:r w:rsidRPr="00C371DD">
        <w:rPr>
          <w:rFonts w:ascii="Gadugi" w:hAnsi="Gadugi" w:cs="Arial"/>
          <w:sz w:val="20"/>
        </w:rPr>
        <w:t>_</w:t>
      </w:r>
      <w:proofErr w:type="gramEnd"/>
      <w:r w:rsidRPr="00C371DD">
        <w:rPr>
          <w:rFonts w:ascii="Gadugi" w:hAnsi="Gadugi" w:cs="Arial"/>
          <w:sz w:val="20"/>
        </w:rPr>
        <w:t>______________________________</w:t>
      </w:r>
      <w:permEnd w:id="273970987"/>
      <w:proofErr w:type="gramStart"/>
      <w:r w:rsidRPr="00C371DD">
        <w:rPr>
          <w:rFonts w:ascii="Gadugi" w:hAnsi="Gadugi" w:cs="Arial"/>
          <w:sz w:val="20"/>
        </w:rPr>
        <w:t>CAP</w:t>
      </w:r>
      <w:permStart w:id="844112865" w:edGrp="everyone"/>
      <w:r w:rsidRPr="00C371DD">
        <w:rPr>
          <w:rFonts w:ascii="Gadugi" w:hAnsi="Gadugi" w:cs="Arial"/>
          <w:sz w:val="20"/>
        </w:rPr>
        <w:t>:_</w:t>
      </w:r>
      <w:proofErr w:type="gramEnd"/>
      <w:r w:rsidRPr="00C371DD">
        <w:rPr>
          <w:rFonts w:ascii="Gadugi" w:hAnsi="Gadugi" w:cs="Arial"/>
          <w:sz w:val="20"/>
        </w:rPr>
        <w:t>_____________</w:t>
      </w:r>
    </w:p>
    <w:permEnd w:id="844112865"/>
    <w:p w14:paraId="6A282971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N° TEL</w:t>
      </w:r>
      <w:permStart w:id="1133665003" w:edGrp="everyone"/>
      <w:r w:rsidRPr="00C371DD">
        <w:rPr>
          <w:rFonts w:ascii="Gadugi" w:hAnsi="Gadugi" w:cs="Arial"/>
          <w:sz w:val="20"/>
        </w:rPr>
        <w:t>: __________________</w:t>
      </w:r>
      <w:permEnd w:id="1133665003"/>
      <w:r w:rsidRPr="00C371DD">
        <w:rPr>
          <w:rFonts w:ascii="Gadugi" w:hAnsi="Gadugi" w:cs="Arial"/>
          <w:sz w:val="20"/>
        </w:rPr>
        <w:t xml:space="preserve">N. </w:t>
      </w:r>
      <w:proofErr w:type="gramStart"/>
      <w:r w:rsidRPr="00C371DD">
        <w:rPr>
          <w:rFonts w:ascii="Gadugi" w:hAnsi="Gadugi" w:cs="Arial"/>
          <w:sz w:val="20"/>
        </w:rPr>
        <w:t>Fax:</w:t>
      </w:r>
      <w:permStart w:id="501484227" w:edGrp="everyone"/>
      <w:r w:rsidRPr="00C371DD">
        <w:rPr>
          <w:rFonts w:ascii="Gadugi" w:hAnsi="Gadugi" w:cs="Arial"/>
          <w:sz w:val="20"/>
        </w:rPr>
        <w:t>_</w:t>
      </w:r>
      <w:proofErr w:type="gramEnd"/>
      <w:r w:rsidRPr="00C371DD">
        <w:rPr>
          <w:rFonts w:ascii="Gadugi" w:hAnsi="Gadugi" w:cs="Arial"/>
          <w:sz w:val="20"/>
        </w:rPr>
        <w:t>_______________</w:t>
      </w:r>
      <w:permEnd w:id="501484227"/>
      <w:proofErr w:type="spellStart"/>
      <w:proofErr w:type="gramStart"/>
      <w:r w:rsidRPr="00C371DD">
        <w:rPr>
          <w:rFonts w:ascii="Gadugi" w:hAnsi="Gadugi" w:cs="Arial"/>
          <w:sz w:val="20"/>
        </w:rPr>
        <w:t>Pec</w:t>
      </w:r>
      <w:proofErr w:type="spellEnd"/>
      <w:r w:rsidRPr="00C371DD">
        <w:rPr>
          <w:rFonts w:ascii="Gadugi" w:hAnsi="Gadugi" w:cs="Arial"/>
          <w:sz w:val="20"/>
        </w:rPr>
        <w:t>:</w:t>
      </w:r>
      <w:permStart w:id="2051170123" w:edGrp="everyone"/>
      <w:r w:rsidRPr="00C371DD">
        <w:rPr>
          <w:rFonts w:ascii="Gadugi" w:hAnsi="Gadugi" w:cs="Arial"/>
          <w:sz w:val="20"/>
        </w:rPr>
        <w:t>_</w:t>
      </w:r>
      <w:proofErr w:type="gramEnd"/>
      <w:r w:rsidRPr="00C371DD">
        <w:rPr>
          <w:rFonts w:ascii="Gadugi" w:hAnsi="Gadugi" w:cs="Arial"/>
          <w:sz w:val="20"/>
        </w:rPr>
        <w:t>_________________________________</w:t>
      </w:r>
      <w:permEnd w:id="2051170123"/>
    </w:p>
    <w:p w14:paraId="21CAC532" w14:textId="77777777" w:rsidR="005B0636" w:rsidRPr="00C371DD" w:rsidRDefault="005B0636" w:rsidP="00C371DD">
      <w:pPr>
        <w:shd w:val="clear" w:color="auto" w:fill="D9D9D9"/>
        <w:spacing w:line="240" w:lineRule="auto"/>
        <w:ind w:left="709" w:right="4109" w:hanging="1"/>
        <w:jc w:val="both"/>
        <w:rPr>
          <w:rFonts w:ascii="Gadugi" w:hAnsi="Gadugi" w:cs="Tahoma"/>
          <w:bCs/>
          <w:sz w:val="20"/>
        </w:rPr>
      </w:pPr>
      <w:r w:rsidRPr="00C371DD">
        <w:rPr>
          <w:rFonts w:ascii="Gadugi" w:hAnsi="Gadugi" w:cs="Tahoma"/>
          <w:bCs/>
          <w:sz w:val="20"/>
        </w:rPr>
        <w:t xml:space="preserve">PER COMUNICAZIONI O INOLTRO ATTI DI GARA </w:t>
      </w:r>
    </w:p>
    <w:p w14:paraId="7AFBCD47" w14:textId="77777777"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b/>
          <w:sz w:val="20"/>
        </w:rPr>
      </w:pPr>
      <w:r w:rsidRPr="00C371DD">
        <w:rPr>
          <w:rFonts w:ascii="Gadugi" w:hAnsi="Gadugi" w:cs="Arial"/>
          <w:b/>
          <w:sz w:val="20"/>
        </w:rPr>
        <w:t>Indicare il domicilio eletto per le comunicazioni:</w:t>
      </w:r>
    </w:p>
    <w:p w14:paraId="28FF0CE3" w14:textId="77777777"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b/>
          <w:sz w:val="24"/>
          <w:szCs w:val="28"/>
        </w:rPr>
      </w:pPr>
      <w:r w:rsidRPr="00C371DD">
        <w:rPr>
          <w:rFonts w:ascii="Gadugi" w:hAnsi="Gadugi" w:cs="Arial"/>
          <w:b/>
          <w:sz w:val="24"/>
          <w:szCs w:val="28"/>
        </w:rPr>
        <w:t xml:space="preserve">POSTA CERTIFICATA (PEC) </w:t>
      </w:r>
      <w:permStart w:id="446699394" w:edGrp="everyone"/>
      <w:r w:rsidRPr="00C371DD">
        <w:rPr>
          <w:rFonts w:ascii="Gadugi" w:hAnsi="Gadugi" w:cs="Arial"/>
          <w:sz w:val="24"/>
          <w:szCs w:val="28"/>
        </w:rPr>
        <w:t>_______________________________________</w:t>
      </w:r>
    </w:p>
    <w:permEnd w:id="446699394"/>
    <w:p w14:paraId="5B9E301D" w14:textId="77777777"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b/>
          <w:sz w:val="20"/>
        </w:rPr>
      </w:pPr>
      <w:r w:rsidRPr="00C371DD">
        <w:rPr>
          <w:rFonts w:ascii="Gadugi" w:hAnsi="Gadugi" w:cs="Arial"/>
          <w:b/>
          <w:sz w:val="20"/>
        </w:rPr>
        <w:t>INDIRIZZO:</w:t>
      </w:r>
    </w:p>
    <w:p w14:paraId="5EA8A598" w14:textId="77777777"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TEL: </w:t>
      </w:r>
      <w:permStart w:id="1620385519" w:edGrp="everyone"/>
      <w:r w:rsidRPr="00C371DD">
        <w:rPr>
          <w:rFonts w:ascii="Gadugi" w:hAnsi="Gadugi" w:cs="Arial"/>
          <w:sz w:val="20"/>
        </w:rPr>
        <w:t xml:space="preserve">_________________ </w:t>
      </w:r>
      <w:permEnd w:id="1620385519"/>
      <w:r w:rsidRPr="00C371DD">
        <w:rPr>
          <w:rFonts w:ascii="Gadugi" w:hAnsi="Gadugi" w:cs="Arial"/>
          <w:sz w:val="20"/>
        </w:rPr>
        <w:t xml:space="preserve">N. </w:t>
      </w:r>
      <w:proofErr w:type="gramStart"/>
      <w:r w:rsidRPr="00C371DD">
        <w:rPr>
          <w:rFonts w:ascii="Gadugi" w:hAnsi="Gadugi" w:cs="Arial"/>
          <w:sz w:val="20"/>
        </w:rPr>
        <w:t>Fax</w:t>
      </w:r>
      <w:permStart w:id="1716915072" w:edGrp="everyone"/>
      <w:r w:rsidRPr="00C371DD">
        <w:rPr>
          <w:rFonts w:ascii="Gadugi" w:hAnsi="Gadugi" w:cs="Arial"/>
          <w:sz w:val="20"/>
        </w:rPr>
        <w:t>:_</w:t>
      </w:r>
      <w:proofErr w:type="gramEnd"/>
      <w:r w:rsidRPr="00C371DD">
        <w:rPr>
          <w:rFonts w:ascii="Gadugi" w:hAnsi="Gadugi" w:cs="Arial"/>
          <w:sz w:val="20"/>
        </w:rPr>
        <w:t>_________________</w:t>
      </w:r>
    </w:p>
    <w:permEnd w:id="1716915072"/>
    <w:p w14:paraId="06E5A8FD" w14:textId="77777777"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REFERENTE UFFICIO GARE: </w:t>
      </w:r>
      <w:permStart w:id="320749372" w:edGrp="everyone"/>
      <w:r w:rsidRPr="00C371DD">
        <w:rPr>
          <w:rFonts w:ascii="Gadugi" w:hAnsi="Gadugi" w:cs="Arial"/>
          <w:sz w:val="20"/>
        </w:rPr>
        <w:t>_________________________________________________</w:t>
      </w:r>
      <w:permEnd w:id="320749372"/>
    </w:p>
    <w:p w14:paraId="3390B38C" w14:textId="77777777"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N° TEL: </w:t>
      </w:r>
      <w:permStart w:id="1081152407" w:edGrp="everyone"/>
      <w:r w:rsidRPr="00C371DD">
        <w:rPr>
          <w:rFonts w:ascii="Gadugi" w:hAnsi="Gadugi" w:cs="Arial"/>
          <w:sz w:val="20"/>
        </w:rPr>
        <w:t>____________________</w:t>
      </w:r>
      <w:permEnd w:id="1081152407"/>
      <w:r w:rsidRPr="00C371DD">
        <w:rPr>
          <w:rFonts w:ascii="Gadugi" w:hAnsi="Gadugi" w:cs="Arial"/>
          <w:sz w:val="20"/>
        </w:rPr>
        <w:t xml:space="preserve">N. </w:t>
      </w:r>
      <w:proofErr w:type="gramStart"/>
      <w:r w:rsidRPr="00C371DD">
        <w:rPr>
          <w:rFonts w:ascii="Gadugi" w:hAnsi="Gadugi" w:cs="Arial"/>
          <w:sz w:val="20"/>
        </w:rPr>
        <w:t>Fax:</w:t>
      </w:r>
      <w:permStart w:id="204699772" w:edGrp="everyone"/>
      <w:r w:rsidRPr="00C371DD">
        <w:rPr>
          <w:rFonts w:ascii="Gadugi" w:hAnsi="Gadugi" w:cs="Arial"/>
          <w:sz w:val="20"/>
        </w:rPr>
        <w:t>_</w:t>
      </w:r>
      <w:proofErr w:type="gramEnd"/>
      <w:r w:rsidRPr="00C371DD">
        <w:rPr>
          <w:rFonts w:ascii="Gadugi" w:hAnsi="Gadugi" w:cs="Arial"/>
          <w:sz w:val="20"/>
        </w:rPr>
        <w:t>_________________</w:t>
      </w:r>
      <w:permEnd w:id="204699772"/>
    </w:p>
    <w:p w14:paraId="5144E032" w14:textId="77777777"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REFERENTE DI ZONA (EVENTUALE): </w:t>
      </w:r>
      <w:permStart w:id="341123958" w:edGrp="everyone"/>
      <w:r w:rsidRPr="00C371DD">
        <w:rPr>
          <w:rFonts w:ascii="Gadugi" w:hAnsi="Gadugi" w:cs="Arial"/>
          <w:sz w:val="20"/>
        </w:rPr>
        <w:t>________________________________________________________</w:t>
      </w:r>
      <w:permEnd w:id="341123958"/>
    </w:p>
    <w:p w14:paraId="5A59ABF0" w14:textId="77777777"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N° TEL: </w:t>
      </w:r>
      <w:permStart w:id="560016500" w:edGrp="everyone"/>
      <w:r w:rsidRPr="00C371DD">
        <w:rPr>
          <w:rFonts w:ascii="Gadugi" w:hAnsi="Gadugi" w:cs="Arial"/>
          <w:sz w:val="20"/>
        </w:rPr>
        <w:t>____________________</w:t>
      </w:r>
      <w:permEnd w:id="560016500"/>
      <w:r w:rsidRPr="00C371DD">
        <w:rPr>
          <w:rFonts w:ascii="Gadugi" w:hAnsi="Gadugi" w:cs="Arial"/>
          <w:sz w:val="20"/>
        </w:rPr>
        <w:t xml:space="preserve">N. </w:t>
      </w:r>
      <w:proofErr w:type="gramStart"/>
      <w:r w:rsidRPr="00C371DD">
        <w:rPr>
          <w:rFonts w:ascii="Gadugi" w:hAnsi="Gadugi" w:cs="Arial"/>
          <w:sz w:val="20"/>
        </w:rPr>
        <w:t>Fax</w:t>
      </w:r>
      <w:permStart w:id="1346186881" w:edGrp="everyone"/>
      <w:r w:rsidRPr="00C371DD">
        <w:rPr>
          <w:rFonts w:ascii="Gadugi" w:hAnsi="Gadugi" w:cs="Arial"/>
          <w:sz w:val="20"/>
        </w:rPr>
        <w:t>:_</w:t>
      </w:r>
      <w:proofErr w:type="gramEnd"/>
      <w:r w:rsidRPr="00C371DD">
        <w:rPr>
          <w:rFonts w:ascii="Gadugi" w:hAnsi="Gadugi" w:cs="Arial"/>
          <w:sz w:val="20"/>
        </w:rPr>
        <w:t>_________________</w:t>
      </w:r>
    </w:p>
    <w:permEnd w:id="1346186881"/>
    <w:p w14:paraId="3D2604DB" w14:textId="77777777" w:rsidR="005B0636" w:rsidRPr="00C371DD" w:rsidRDefault="005B0636" w:rsidP="00C371DD">
      <w:pPr>
        <w:shd w:val="clear" w:color="auto" w:fill="D9D9D9"/>
        <w:spacing w:line="240" w:lineRule="auto"/>
        <w:ind w:left="709" w:right="3968" w:hanging="1"/>
        <w:jc w:val="both"/>
        <w:rPr>
          <w:rFonts w:ascii="Gadugi" w:hAnsi="Gadugi" w:cs="Tahoma"/>
          <w:bCs/>
          <w:sz w:val="20"/>
        </w:rPr>
      </w:pPr>
      <w:r w:rsidRPr="00C371DD">
        <w:rPr>
          <w:rFonts w:ascii="Gadugi" w:hAnsi="Gadugi" w:cs="Tahoma"/>
          <w:bCs/>
          <w:sz w:val="20"/>
        </w:rPr>
        <w:t>PER COMUNICAZIONI O INOLTRO ORDINI</w:t>
      </w:r>
    </w:p>
    <w:p w14:paraId="76952A42" w14:textId="77777777"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REFERENTE UFFICIO ORDINI: </w:t>
      </w:r>
      <w:permStart w:id="293433948" w:edGrp="everyone"/>
      <w:r w:rsidRPr="00C371DD">
        <w:rPr>
          <w:rFonts w:ascii="Gadugi" w:hAnsi="Gadugi" w:cs="Arial"/>
          <w:sz w:val="20"/>
        </w:rPr>
        <w:t>________________________________________________________________________</w:t>
      </w:r>
      <w:permEnd w:id="293433948"/>
    </w:p>
    <w:p w14:paraId="53832AF9" w14:textId="77777777"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lang w:val="en-US"/>
        </w:rPr>
      </w:pPr>
      <w:r w:rsidRPr="00C371DD">
        <w:rPr>
          <w:rFonts w:ascii="Gadugi" w:hAnsi="Gadugi" w:cs="Arial"/>
          <w:sz w:val="20"/>
          <w:lang w:val="en-US"/>
        </w:rPr>
        <w:t xml:space="preserve">N° TEL: </w:t>
      </w:r>
      <w:permStart w:id="719138135" w:edGrp="everyone"/>
      <w:r w:rsidRPr="00C371DD">
        <w:rPr>
          <w:rFonts w:ascii="Gadugi" w:hAnsi="Gadugi" w:cs="Arial"/>
          <w:sz w:val="20"/>
          <w:lang w:val="en-US"/>
        </w:rPr>
        <w:t>_______________</w:t>
      </w:r>
      <w:permEnd w:id="719138135"/>
      <w:r w:rsidRPr="00C371DD">
        <w:rPr>
          <w:rFonts w:ascii="Gadugi" w:hAnsi="Gadugi" w:cs="Arial"/>
          <w:sz w:val="20"/>
          <w:lang w:val="en-US"/>
        </w:rPr>
        <w:t xml:space="preserve">N. </w:t>
      </w:r>
      <w:proofErr w:type="gramStart"/>
      <w:r w:rsidRPr="00C371DD">
        <w:rPr>
          <w:rFonts w:ascii="Gadugi" w:hAnsi="Gadugi" w:cs="Arial"/>
          <w:sz w:val="20"/>
          <w:lang w:val="en-US"/>
        </w:rPr>
        <w:t>Fax:</w:t>
      </w:r>
      <w:permStart w:id="29824394" w:edGrp="everyone"/>
      <w:r w:rsidRPr="00C371DD">
        <w:rPr>
          <w:rFonts w:ascii="Gadugi" w:hAnsi="Gadugi" w:cs="Arial"/>
          <w:sz w:val="20"/>
          <w:lang w:val="en-US"/>
        </w:rPr>
        <w:t>_</w:t>
      </w:r>
      <w:proofErr w:type="gramEnd"/>
      <w:r w:rsidRPr="00C371DD">
        <w:rPr>
          <w:rFonts w:ascii="Gadugi" w:hAnsi="Gadugi" w:cs="Arial"/>
          <w:sz w:val="20"/>
          <w:lang w:val="en-US"/>
        </w:rPr>
        <w:t>______________</w:t>
      </w:r>
      <w:permEnd w:id="29824394"/>
      <w:proofErr w:type="gramStart"/>
      <w:r w:rsidRPr="00C371DD">
        <w:rPr>
          <w:rFonts w:ascii="Gadugi" w:hAnsi="Gadugi" w:cs="Arial"/>
          <w:sz w:val="20"/>
          <w:lang w:val="en-US"/>
        </w:rPr>
        <w:t>email:</w:t>
      </w:r>
      <w:permStart w:id="1598122490" w:edGrp="everyone"/>
      <w:r w:rsidRPr="00C371DD">
        <w:rPr>
          <w:rFonts w:ascii="Gadugi" w:hAnsi="Gadugi" w:cs="Arial"/>
          <w:sz w:val="20"/>
          <w:lang w:val="en-US"/>
        </w:rPr>
        <w:t>_</w:t>
      </w:r>
      <w:proofErr w:type="gramEnd"/>
      <w:r w:rsidRPr="00C371DD">
        <w:rPr>
          <w:rFonts w:ascii="Gadugi" w:hAnsi="Gadugi" w:cs="Arial"/>
          <w:sz w:val="20"/>
          <w:lang w:val="en-US"/>
        </w:rPr>
        <w:t>________________________________________</w:t>
      </w:r>
      <w:permEnd w:id="1598122490"/>
    </w:p>
    <w:p w14:paraId="6A147C2E" w14:textId="77777777"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INDIRIZZO </w:t>
      </w:r>
      <w:proofErr w:type="gramStart"/>
      <w:r w:rsidRPr="00C371DD">
        <w:rPr>
          <w:rFonts w:ascii="Gadugi" w:hAnsi="Gadugi" w:cs="Arial"/>
          <w:sz w:val="20"/>
        </w:rPr>
        <w:t>NSO</w:t>
      </w:r>
      <w:permStart w:id="116530260" w:edGrp="everyone"/>
      <w:r w:rsidRPr="00C371DD">
        <w:rPr>
          <w:rFonts w:ascii="Gadugi" w:hAnsi="Gadugi" w:cs="Arial"/>
          <w:sz w:val="20"/>
        </w:rPr>
        <w:t xml:space="preserve"> :</w:t>
      </w:r>
      <w:proofErr w:type="gramEnd"/>
      <w:ins w:id="2" w:author="Laura Sturam" w:date="2019-09-25T10:09:00Z">
        <w:r w:rsidRPr="00C371DD">
          <w:rPr>
            <w:rFonts w:ascii="Gadugi" w:hAnsi="Gadugi" w:cs="Arial"/>
            <w:sz w:val="20"/>
          </w:rPr>
          <w:t xml:space="preserve">  </w:t>
        </w:r>
      </w:ins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  <w:t xml:space="preserve">_______________________________ </w:t>
      </w:r>
      <w:permEnd w:id="116530260"/>
    </w:p>
    <w:p w14:paraId="2EECD5DE" w14:textId="77777777"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proofErr w:type="gramStart"/>
      <w:r w:rsidRPr="00C371DD">
        <w:rPr>
          <w:rFonts w:ascii="Gadugi" w:hAnsi="Gadugi" w:cs="Arial"/>
          <w:sz w:val="20"/>
        </w:rPr>
        <w:t>email</w:t>
      </w:r>
      <w:proofErr w:type="gramEnd"/>
      <w:r w:rsidRPr="00C371DD">
        <w:rPr>
          <w:rFonts w:ascii="Gadugi" w:hAnsi="Gadugi" w:cs="Arial"/>
          <w:sz w:val="20"/>
        </w:rPr>
        <w:t xml:space="preserve"> per INOLTRO </w:t>
      </w:r>
      <w:proofErr w:type="gramStart"/>
      <w:r w:rsidRPr="00C371DD">
        <w:rPr>
          <w:rFonts w:ascii="Gadugi" w:hAnsi="Gadugi" w:cs="Arial"/>
          <w:sz w:val="20"/>
        </w:rPr>
        <w:t>SOLLECITI :</w:t>
      </w:r>
      <w:proofErr w:type="gramEnd"/>
      <w:r w:rsidRPr="00C371DD">
        <w:rPr>
          <w:rFonts w:ascii="Gadugi" w:hAnsi="Gadugi" w:cs="Arial"/>
          <w:sz w:val="20"/>
        </w:rPr>
        <w:t xml:space="preserve"> </w:t>
      </w:r>
      <w:permStart w:id="469971791" w:edGrp="everyone"/>
      <w:r w:rsidRPr="00C371DD">
        <w:rPr>
          <w:rFonts w:ascii="Gadugi" w:hAnsi="Gadugi" w:cs="Arial"/>
          <w:sz w:val="20"/>
        </w:rPr>
        <w:t>___________________________________________________________</w:t>
      </w:r>
      <w:permEnd w:id="469971791"/>
    </w:p>
    <w:p w14:paraId="4ED5615E" w14:textId="77777777"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email per AVVISI DI PAGAMENTO: </w:t>
      </w:r>
      <w:permStart w:id="1775786012" w:edGrp="everyone"/>
      <w:r w:rsidRPr="00C371DD">
        <w:rPr>
          <w:rFonts w:ascii="Gadugi" w:hAnsi="Gadugi" w:cs="Arial"/>
          <w:sz w:val="20"/>
        </w:rPr>
        <w:t>___________________________________________________________</w:t>
      </w:r>
      <w:permEnd w:id="1775786012"/>
    </w:p>
    <w:p w14:paraId="6B052412" w14:textId="77777777" w:rsidR="005B0636" w:rsidRPr="00C371DD" w:rsidRDefault="005B0636" w:rsidP="00C371DD">
      <w:pPr>
        <w:shd w:val="clear" w:color="auto" w:fill="D9D9D9"/>
        <w:spacing w:line="240" w:lineRule="auto"/>
        <w:ind w:left="709" w:right="3968" w:hanging="1"/>
        <w:jc w:val="both"/>
        <w:rPr>
          <w:rFonts w:ascii="Gadugi" w:hAnsi="Gadugi" w:cs="Tahoma"/>
          <w:bCs/>
          <w:sz w:val="20"/>
        </w:rPr>
      </w:pPr>
      <w:r w:rsidRPr="00C371DD">
        <w:rPr>
          <w:rFonts w:ascii="Gadugi" w:hAnsi="Gadugi" w:cs="Tahoma"/>
          <w:bCs/>
          <w:sz w:val="20"/>
        </w:rPr>
        <w:t xml:space="preserve">WHITE LIST PROVINCIALE </w:t>
      </w:r>
    </w:p>
    <w:p w14:paraId="3F45A6F9" w14:textId="77777777"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Calibri"/>
          <w:sz w:val="20"/>
          <w:szCs w:val="32"/>
        </w:rPr>
      </w:pPr>
      <w:permStart w:id="522929417" w:edGrp="everyone"/>
      <w:proofErr w:type="gramStart"/>
      <w:r w:rsidRPr="00C371DD">
        <w:rPr>
          <w:rFonts w:ascii="Arial" w:hAnsi="Arial" w:cs="Arial"/>
          <w:sz w:val="28"/>
          <w:szCs w:val="32"/>
        </w:rPr>
        <w:t>□</w:t>
      </w:r>
      <w:permEnd w:id="522929417"/>
      <w:r w:rsidRPr="00C371DD">
        <w:rPr>
          <w:rFonts w:ascii="Gadugi" w:hAnsi="Gadugi" w:cs="Calibri"/>
          <w:sz w:val="28"/>
          <w:szCs w:val="32"/>
        </w:rPr>
        <w:t xml:space="preserve">  </w:t>
      </w:r>
      <w:r w:rsidRPr="00C371DD">
        <w:rPr>
          <w:rFonts w:ascii="Gadugi" w:hAnsi="Gadugi" w:cs="Calibri"/>
          <w:sz w:val="20"/>
          <w:szCs w:val="32"/>
        </w:rPr>
        <w:t>ISCRITTA</w:t>
      </w:r>
      <w:proofErr w:type="gramEnd"/>
      <w:r w:rsidRPr="00C371DD">
        <w:rPr>
          <w:rFonts w:ascii="Gadugi" w:hAnsi="Gadugi" w:cs="Calibri"/>
          <w:sz w:val="28"/>
          <w:szCs w:val="32"/>
        </w:rPr>
        <w:t xml:space="preserve">  </w:t>
      </w:r>
      <w:r w:rsidRPr="00C371DD">
        <w:rPr>
          <w:rFonts w:ascii="Gadugi" w:hAnsi="Gadugi" w:cs="Calibri"/>
          <w:sz w:val="20"/>
          <w:szCs w:val="32"/>
        </w:rPr>
        <w:t>SEDE DI COMPETENZA (PROVINCIA</w:t>
      </w:r>
      <w:r w:rsidR="00A80ABA">
        <w:rPr>
          <w:rFonts w:ascii="Gadugi" w:hAnsi="Gadugi" w:cs="Calibri"/>
          <w:sz w:val="20"/>
          <w:szCs w:val="32"/>
        </w:rPr>
        <w:t>)</w:t>
      </w:r>
      <w:r w:rsidRPr="00C371DD">
        <w:rPr>
          <w:rFonts w:ascii="Gadugi" w:hAnsi="Gadugi" w:cs="Calibri"/>
          <w:sz w:val="20"/>
          <w:szCs w:val="32"/>
        </w:rPr>
        <w:t xml:space="preserve"> </w:t>
      </w:r>
      <w:permStart w:id="553741533" w:edGrp="everyone"/>
      <w:r w:rsidRPr="00C371DD">
        <w:rPr>
          <w:rFonts w:ascii="Gadugi" w:hAnsi="Gadugi" w:cs="Calibri"/>
          <w:sz w:val="20"/>
          <w:szCs w:val="32"/>
        </w:rPr>
        <w:t>______________________________</w:t>
      </w:r>
    </w:p>
    <w:p w14:paraId="6E236F9A" w14:textId="77777777"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Calibri"/>
          <w:sz w:val="20"/>
        </w:rPr>
      </w:pPr>
      <w:r w:rsidRPr="00C371DD">
        <w:rPr>
          <w:rFonts w:ascii="Arial" w:hAnsi="Arial" w:cs="Arial"/>
          <w:sz w:val="28"/>
          <w:szCs w:val="32"/>
        </w:rPr>
        <w:t>□</w:t>
      </w:r>
      <w:permEnd w:id="553741533"/>
      <w:r w:rsidRPr="00C371DD">
        <w:rPr>
          <w:rFonts w:ascii="Gadugi" w:hAnsi="Gadugi" w:cs="Calibri"/>
          <w:sz w:val="28"/>
          <w:szCs w:val="32"/>
        </w:rPr>
        <w:t xml:space="preserve"> </w:t>
      </w:r>
      <w:r w:rsidRPr="00C371DD">
        <w:rPr>
          <w:rFonts w:ascii="Gadugi" w:hAnsi="Gadugi" w:cs="Calibri"/>
          <w:sz w:val="20"/>
        </w:rPr>
        <w:t>NON ISCRITTA</w:t>
      </w:r>
    </w:p>
    <w:p w14:paraId="607D5C48" w14:textId="77777777" w:rsidR="005B0636" w:rsidRPr="00C371DD" w:rsidRDefault="005B0636" w:rsidP="00C371DD">
      <w:pPr>
        <w:spacing w:line="240" w:lineRule="auto"/>
        <w:jc w:val="both"/>
        <w:rPr>
          <w:rFonts w:ascii="Gadugi" w:hAnsi="Gadugi" w:cs="Arial"/>
          <w:sz w:val="20"/>
        </w:rPr>
      </w:pPr>
    </w:p>
    <w:tbl>
      <w:tblPr>
        <w:tblW w:w="1000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4332"/>
      </w:tblGrid>
      <w:tr w:rsidR="005B0636" w:rsidRPr="00C371DD" w14:paraId="287472B3" w14:textId="77777777" w:rsidTr="00CD5EE0">
        <w:trPr>
          <w:trHeight w:val="375"/>
        </w:trPr>
        <w:tc>
          <w:tcPr>
            <w:tcW w:w="5670" w:type="dxa"/>
            <w:shd w:val="clear" w:color="auto" w:fill="auto"/>
          </w:tcPr>
          <w:p w14:paraId="444A2161" w14:textId="77777777" w:rsidR="005B0636" w:rsidRPr="00C371DD" w:rsidRDefault="005B0636" w:rsidP="00C371DD">
            <w:pPr>
              <w:spacing w:line="240" w:lineRule="auto"/>
              <w:jc w:val="both"/>
              <w:rPr>
                <w:rFonts w:ascii="Gadugi" w:hAnsi="Gadugi" w:cs="Tahoma"/>
                <w:sz w:val="16"/>
                <w:szCs w:val="16"/>
              </w:rPr>
            </w:pPr>
            <w:permStart w:id="192567228" w:edGrp="everyone" w:colFirst="0" w:colLast="0"/>
            <w:r w:rsidRPr="00C371DD">
              <w:rPr>
                <w:rFonts w:ascii="Gadugi" w:hAnsi="Gadugi" w:cs="Tahoma"/>
                <w:caps/>
                <w:sz w:val="16"/>
                <w:szCs w:val="16"/>
              </w:rPr>
              <w:t>data</w:t>
            </w:r>
          </w:p>
        </w:tc>
        <w:tc>
          <w:tcPr>
            <w:tcW w:w="4332" w:type="dxa"/>
            <w:shd w:val="clear" w:color="auto" w:fill="auto"/>
          </w:tcPr>
          <w:p w14:paraId="6AEF5D4D" w14:textId="77777777" w:rsidR="005B0636" w:rsidRPr="00C371DD" w:rsidRDefault="005B0636" w:rsidP="00C371DD">
            <w:pPr>
              <w:spacing w:line="240" w:lineRule="auto"/>
              <w:jc w:val="both"/>
              <w:rPr>
                <w:rFonts w:ascii="Gadugi" w:hAnsi="Gadugi" w:cs="Tahoma"/>
                <w:sz w:val="16"/>
                <w:szCs w:val="16"/>
              </w:rPr>
            </w:pPr>
            <w:r w:rsidRPr="00C371DD">
              <w:rPr>
                <w:rFonts w:ascii="Gadugi" w:hAnsi="Gadugi" w:cs="Tahoma"/>
                <w:sz w:val="16"/>
                <w:szCs w:val="16"/>
              </w:rPr>
              <w:t>timbro e firma</w:t>
            </w:r>
          </w:p>
          <w:p w14:paraId="7BDB55B8" w14:textId="77777777" w:rsidR="005B0636" w:rsidRPr="00C371DD" w:rsidRDefault="005B0636" w:rsidP="00C371DD">
            <w:pPr>
              <w:spacing w:line="240" w:lineRule="auto"/>
              <w:jc w:val="both"/>
              <w:rPr>
                <w:rFonts w:ascii="Gadugi" w:hAnsi="Gadugi" w:cs="Tahoma"/>
                <w:sz w:val="16"/>
                <w:szCs w:val="16"/>
              </w:rPr>
            </w:pPr>
            <w:r w:rsidRPr="00C371DD">
              <w:rPr>
                <w:rFonts w:ascii="Gadugi" w:hAnsi="Gadugi" w:cs="Tahoma"/>
                <w:sz w:val="16"/>
                <w:szCs w:val="16"/>
              </w:rPr>
              <w:t>di un legale rappresentante o procuratore</w:t>
            </w:r>
          </w:p>
        </w:tc>
      </w:tr>
      <w:permEnd w:id="192567228"/>
    </w:tbl>
    <w:p w14:paraId="16610470" w14:textId="77777777" w:rsidR="005B0636" w:rsidRPr="00C371DD" w:rsidRDefault="005B0636" w:rsidP="00C371DD">
      <w:pPr>
        <w:spacing w:line="240" w:lineRule="auto"/>
        <w:jc w:val="both"/>
        <w:rPr>
          <w:rFonts w:ascii="Gadugi" w:hAnsi="Gadugi"/>
          <w:sz w:val="20"/>
        </w:rPr>
      </w:pPr>
    </w:p>
    <w:p w14:paraId="22F3F423" w14:textId="77777777" w:rsidR="00E15251" w:rsidRPr="00C371DD" w:rsidRDefault="00E15251" w:rsidP="00C371DD">
      <w:pPr>
        <w:pStyle w:val="Corpodeltesto2"/>
        <w:spacing w:after="0" w:line="240" w:lineRule="auto"/>
        <w:jc w:val="both"/>
        <w:rPr>
          <w:rFonts w:ascii="Gadugi" w:hAnsi="Gadugi" w:cs="Tahoma"/>
          <w:b/>
          <w:szCs w:val="22"/>
          <w:u w:val="single"/>
        </w:rPr>
      </w:pPr>
    </w:p>
    <w:sectPr w:rsidR="00E15251" w:rsidRPr="00C371DD" w:rsidSect="00141695">
      <w:footerReference w:type="default" r:id="rId8"/>
      <w:pgSz w:w="11906" w:h="16838"/>
      <w:pgMar w:top="567" w:right="1134" w:bottom="284" w:left="1134" w:header="0" w:footer="72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2A0F2" w14:textId="77777777" w:rsidR="00425947" w:rsidRDefault="00425947">
      <w:pPr>
        <w:spacing w:after="0" w:line="240" w:lineRule="auto"/>
      </w:pPr>
      <w:r>
        <w:separator/>
      </w:r>
    </w:p>
  </w:endnote>
  <w:endnote w:type="continuationSeparator" w:id="0">
    <w:p w14:paraId="367FAFC8" w14:textId="77777777" w:rsidR="00425947" w:rsidRDefault="00425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NewAst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CC7F6" w14:textId="77777777" w:rsidR="00A00E74" w:rsidRDefault="00A00E74">
    <w:pPr>
      <w:pStyle w:val="Pidipagina"/>
      <w:spacing w:after="0" w:line="20" w:lineRule="atLeast"/>
      <w:rPr>
        <w:rFonts w:ascii="Cambria" w:hAnsi="Cambria"/>
        <w:i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DD220" w14:textId="77777777" w:rsidR="00425947" w:rsidRDefault="00425947">
      <w:pPr>
        <w:spacing w:after="0" w:line="240" w:lineRule="auto"/>
      </w:pPr>
      <w:r>
        <w:separator/>
      </w:r>
    </w:p>
  </w:footnote>
  <w:footnote w:type="continuationSeparator" w:id="0">
    <w:p w14:paraId="7FAC8FAF" w14:textId="77777777" w:rsidR="00425947" w:rsidRDefault="00425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670FD"/>
    <w:multiLevelType w:val="hybridMultilevel"/>
    <w:tmpl w:val="8FB241AE"/>
    <w:lvl w:ilvl="0" w:tplc="33E08C80">
      <w:numFmt w:val="bullet"/>
      <w:lvlText w:val="-"/>
      <w:lvlJc w:val="left"/>
      <w:pPr>
        <w:ind w:left="644" w:hanging="360"/>
      </w:pPr>
      <w:rPr>
        <w:rFonts w:ascii="Gadugi" w:eastAsiaTheme="minorHAnsi" w:hAnsi="Gadug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86F0532"/>
    <w:multiLevelType w:val="hybridMultilevel"/>
    <w:tmpl w:val="4324269C"/>
    <w:lvl w:ilvl="0" w:tplc="BB4AB34E">
      <w:numFmt w:val="bullet"/>
      <w:lvlText w:val="-"/>
      <w:lvlJc w:val="left"/>
      <w:pPr>
        <w:ind w:left="786" w:hanging="360"/>
      </w:pPr>
      <w:rPr>
        <w:rFonts w:ascii="Gadugi" w:eastAsiaTheme="minorHAnsi" w:hAnsi="Gadug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3D85CEF"/>
    <w:multiLevelType w:val="hybridMultilevel"/>
    <w:tmpl w:val="8DCE9F9E"/>
    <w:lvl w:ilvl="0" w:tplc="77580532">
      <w:start w:val="3"/>
      <w:numFmt w:val="bullet"/>
      <w:lvlText w:val="-"/>
      <w:lvlJc w:val="left"/>
      <w:pPr>
        <w:ind w:left="1211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3FA4134"/>
    <w:multiLevelType w:val="hybridMultilevel"/>
    <w:tmpl w:val="ECD4FE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B51C5A"/>
    <w:multiLevelType w:val="hybridMultilevel"/>
    <w:tmpl w:val="B1687E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F3965"/>
    <w:multiLevelType w:val="hybridMultilevel"/>
    <w:tmpl w:val="316C8C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8F16F2"/>
    <w:multiLevelType w:val="hybridMultilevel"/>
    <w:tmpl w:val="06424FD8"/>
    <w:lvl w:ilvl="0" w:tplc="0410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487540">
    <w:abstractNumId w:val="4"/>
  </w:num>
  <w:num w:numId="2" w16cid:durableId="948270942">
    <w:abstractNumId w:val="6"/>
  </w:num>
  <w:num w:numId="3" w16cid:durableId="1755324790">
    <w:abstractNumId w:val="2"/>
  </w:num>
  <w:num w:numId="4" w16cid:durableId="214051566">
    <w:abstractNumId w:val="3"/>
  </w:num>
  <w:num w:numId="5" w16cid:durableId="1079399754">
    <w:abstractNumId w:val="5"/>
  </w:num>
  <w:num w:numId="6" w16cid:durableId="1584870458">
    <w:abstractNumId w:val="1"/>
  </w:num>
  <w:num w:numId="7" w16cid:durableId="205234478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aura Sturam">
    <w15:presenceInfo w15:providerId="AD" w15:userId="S-1-5-21-1905435252-2593237245-381576421-12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20"/>
  <w:hyphenationZone w:val="283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CED"/>
    <w:rsid w:val="00006D46"/>
    <w:rsid w:val="000151C8"/>
    <w:rsid w:val="0002590A"/>
    <w:rsid w:val="000773C4"/>
    <w:rsid w:val="0008209C"/>
    <w:rsid w:val="000D513A"/>
    <w:rsid w:val="0012088E"/>
    <w:rsid w:val="0012391A"/>
    <w:rsid w:val="00141695"/>
    <w:rsid w:val="00150CA5"/>
    <w:rsid w:val="001C477F"/>
    <w:rsid w:val="002638EC"/>
    <w:rsid w:val="00283E20"/>
    <w:rsid w:val="002862BB"/>
    <w:rsid w:val="002A5299"/>
    <w:rsid w:val="002C357C"/>
    <w:rsid w:val="00304C4A"/>
    <w:rsid w:val="00323498"/>
    <w:rsid w:val="00364CF6"/>
    <w:rsid w:val="00380E3D"/>
    <w:rsid w:val="003963CE"/>
    <w:rsid w:val="00425947"/>
    <w:rsid w:val="00437191"/>
    <w:rsid w:val="0044239F"/>
    <w:rsid w:val="00445B97"/>
    <w:rsid w:val="00452DE3"/>
    <w:rsid w:val="00455F27"/>
    <w:rsid w:val="0048269E"/>
    <w:rsid w:val="00483D2F"/>
    <w:rsid w:val="00492691"/>
    <w:rsid w:val="00505E73"/>
    <w:rsid w:val="0056064F"/>
    <w:rsid w:val="00577FEF"/>
    <w:rsid w:val="005B0636"/>
    <w:rsid w:val="005B1851"/>
    <w:rsid w:val="005C72DB"/>
    <w:rsid w:val="005F13E7"/>
    <w:rsid w:val="005F539C"/>
    <w:rsid w:val="00612E30"/>
    <w:rsid w:val="00615EBB"/>
    <w:rsid w:val="00676367"/>
    <w:rsid w:val="0067734D"/>
    <w:rsid w:val="006D38AA"/>
    <w:rsid w:val="00715278"/>
    <w:rsid w:val="0074488B"/>
    <w:rsid w:val="00754221"/>
    <w:rsid w:val="007652C6"/>
    <w:rsid w:val="007B67AB"/>
    <w:rsid w:val="008409CF"/>
    <w:rsid w:val="008434D5"/>
    <w:rsid w:val="0084628B"/>
    <w:rsid w:val="00863216"/>
    <w:rsid w:val="00880C65"/>
    <w:rsid w:val="008818B5"/>
    <w:rsid w:val="00885469"/>
    <w:rsid w:val="00890636"/>
    <w:rsid w:val="00895B8C"/>
    <w:rsid w:val="008D0CED"/>
    <w:rsid w:val="008F7D2B"/>
    <w:rsid w:val="009275A3"/>
    <w:rsid w:val="00936366"/>
    <w:rsid w:val="00954859"/>
    <w:rsid w:val="00981B75"/>
    <w:rsid w:val="009B3BAF"/>
    <w:rsid w:val="00A00E74"/>
    <w:rsid w:val="00A06742"/>
    <w:rsid w:val="00A52AED"/>
    <w:rsid w:val="00A67B87"/>
    <w:rsid w:val="00A80ABA"/>
    <w:rsid w:val="00AE6101"/>
    <w:rsid w:val="00B176BF"/>
    <w:rsid w:val="00B210BA"/>
    <w:rsid w:val="00B3011F"/>
    <w:rsid w:val="00B706A1"/>
    <w:rsid w:val="00B92120"/>
    <w:rsid w:val="00BA66FB"/>
    <w:rsid w:val="00BB3562"/>
    <w:rsid w:val="00C01364"/>
    <w:rsid w:val="00C34E35"/>
    <w:rsid w:val="00C371DD"/>
    <w:rsid w:val="00CA0DB1"/>
    <w:rsid w:val="00CC023B"/>
    <w:rsid w:val="00CC2327"/>
    <w:rsid w:val="00CE5C5D"/>
    <w:rsid w:val="00CF39FE"/>
    <w:rsid w:val="00D15E77"/>
    <w:rsid w:val="00D449EC"/>
    <w:rsid w:val="00D62DAF"/>
    <w:rsid w:val="00D85AF4"/>
    <w:rsid w:val="00DA0EE5"/>
    <w:rsid w:val="00DA6C8F"/>
    <w:rsid w:val="00E15251"/>
    <w:rsid w:val="00E30C7C"/>
    <w:rsid w:val="00E32C36"/>
    <w:rsid w:val="00E34918"/>
    <w:rsid w:val="00E7496E"/>
    <w:rsid w:val="00EB3007"/>
    <w:rsid w:val="00EE6237"/>
    <w:rsid w:val="00EF08D1"/>
    <w:rsid w:val="00F05502"/>
    <w:rsid w:val="00F13A02"/>
    <w:rsid w:val="00F90B4F"/>
    <w:rsid w:val="00F9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DC3C1"/>
  <w15:docId w15:val="{59251B59-1934-4D85-8E5F-15DF319F1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2140"/>
    <w:pPr>
      <w:suppressAutoHyphens/>
      <w:spacing w:after="200"/>
    </w:pPr>
    <w:rPr>
      <w:color w:val="00000A"/>
      <w:sz w:val="22"/>
    </w:rPr>
  </w:style>
  <w:style w:type="paragraph" w:styleId="Titolo1">
    <w:name w:val="heading 1"/>
    <w:basedOn w:val="Titolo"/>
    <w:rsid w:val="00F13A02"/>
    <w:pPr>
      <w:outlineLvl w:val="0"/>
    </w:pPr>
  </w:style>
  <w:style w:type="paragraph" w:styleId="Titolo2">
    <w:name w:val="heading 2"/>
    <w:basedOn w:val="Titolo"/>
    <w:rsid w:val="00F13A02"/>
    <w:pPr>
      <w:outlineLvl w:val="1"/>
    </w:pPr>
  </w:style>
  <w:style w:type="paragraph" w:styleId="Titolo3">
    <w:name w:val="heading 3"/>
    <w:basedOn w:val="Titolo"/>
    <w:rsid w:val="00F13A02"/>
    <w:pPr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1E42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rsid w:val="00F13A02"/>
    <w:rPr>
      <w:color w:val="0000FF" w:themeColor="hyperlink"/>
      <w:u w:val="single"/>
    </w:rPr>
  </w:style>
  <w:style w:type="paragraph" w:styleId="Titolo">
    <w:name w:val="Title"/>
    <w:basedOn w:val="Normale"/>
    <w:next w:val="Corpodeltesto1"/>
    <w:rsid w:val="00F13A0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1">
    <w:name w:val="Corpo del testo1"/>
    <w:basedOn w:val="Normale"/>
    <w:rsid w:val="00F13A02"/>
    <w:pPr>
      <w:spacing w:after="140" w:line="288" w:lineRule="auto"/>
    </w:pPr>
  </w:style>
  <w:style w:type="paragraph" w:styleId="Elenco">
    <w:name w:val="List"/>
    <w:basedOn w:val="Corpodeltesto1"/>
    <w:rsid w:val="00F13A02"/>
    <w:rPr>
      <w:rFonts w:cs="Mangal"/>
    </w:rPr>
  </w:style>
  <w:style w:type="paragraph" w:styleId="Didascalia">
    <w:name w:val="caption"/>
    <w:basedOn w:val="Normale"/>
    <w:rsid w:val="00F13A0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F13A02"/>
    <w:pPr>
      <w:suppressLineNumbers/>
    </w:pPr>
    <w:rPr>
      <w:rFonts w:cs="Mang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1E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rsid w:val="00F13A02"/>
  </w:style>
  <w:style w:type="paragraph" w:customStyle="1" w:styleId="Quotations">
    <w:name w:val="Quotations"/>
    <w:basedOn w:val="Normale"/>
    <w:rsid w:val="00F13A02"/>
  </w:style>
  <w:style w:type="paragraph" w:customStyle="1" w:styleId="Titoloprincipale">
    <w:name w:val="Titolo principale"/>
    <w:basedOn w:val="Titolo"/>
    <w:rsid w:val="00F13A02"/>
  </w:style>
  <w:style w:type="paragraph" w:styleId="Sottotitolo">
    <w:name w:val="Subtitle"/>
    <w:basedOn w:val="Titolo"/>
    <w:rsid w:val="00F13A02"/>
  </w:style>
  <w:style w:type="paragraph" w:customStyle="1" w:styleId="Default">
    <w:name w:val="Default"/>
    <w:rsid w:val="00F13A02"/>
    <w:pPr>
      <w:widowControl w:val="0"/>
      <w:suppressAutoHyphens/>
    </w:pPr>
    <w:rPr>
      <w:rFonts w:ascii="Nimbus Roman No9 L" w:eastAsia="Calibri" w:hAnsi="Nimbus Roman No9 L"/>
      <w:color w:val="000000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0820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209C"/>
    <w:rPr>
      <w:color w:val="00000A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C0136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B921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DA0EE5"/>
    <w:pPr>
      <w:suppressAutoHyphens w:val="0"/>
      <w:spacing w:after="120" w:line="480" w:lineRule="auto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DA0EE5"/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Corpodeltesto22">
    <w:name w:val="Corpo del testo 22"/>
    <w:basedOn w:val="Normale"/>
    <w:rsid w:val="00DA0EE5"/>
    <w:pPr>
      <w:widowControl w:val="0"/>
      <w:pBdr>
        <w:bottom w:val="single" w:sz="12" w:space="23" w:color="auto"/>
      </w:pBd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  <w:style w:type="paragraph" w:customStyle="1" w:styleId="Testo10modulistica">
    <w:name w:val="Testo 10 modulistica"/>
    <w:basedOn w:val="Normale"/>
    <w:uiPriority w:val="99"/>
    <w:rsid w:val="00DA0EE5"/>
    <w:pPr>
      <w:suppressAutoHyphens w:val="0"/>
      <w:autoSpaceDE w:val="0"/>
      <w:autoSpaceDN w:val="0"/>
      <w:adjustRightInd w:val="0"/>
      <w:spacing w:after="0" w:line="288" w:lineRule="atLeast"/>
      <w:ind w:firstLine="360"/>
      <w:jc w:val="both"/>
    </w:pPr>
    <w:rPr>
      <w:rFonts w:ascii="NewAster" w:eastAsia="Times New Roman" w:hAnsi="NewAster" w:cs="NewAster"/>
      <w:color w:val="000000"/>
      <w:sz w:val="20"/>
      <w:szCs w:val="20"/>
      <w:lang w:eastAsia="it-IT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DA0EE5"/>
    <w:pPr>
      <w:ind w:left="720"/>
      <w:contextualSpacing/>
    </w:p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basedOn w:val="Carpredefinitoparagrafo"/>
    <w:link w:val="Paragrafoelenco"/>
    <w:uiPriority w:val="34"/>
    <w:locked/>
    <w:rsid w:val="00364CF6"/>
    <w:rPr>
      <w:color w:val="00000A"/>
      <w:sz w:val="22"/>
    </w:rPr>
  </w:style>
  <w:style w:type="paragraph" w:customStyle="1" w:styleId="Standard">
    <w:name w:val="Standard"/>
    <w:rsid w:val="00364CF6"/>
    <w:pPr>
      <w:widowControl w:val="0"/>
      <w:suppressAutoHyphens/>
      <w:autoSpaceDN w:val="0"/>
      <w:spacing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BodyText21">
    <w:name w:val="Body Text 21"/>
    <w:basedOn w:val="Normale"/>
    <w:rsid w:val="00455F27"/>
    <w:pPr>
      <w:widowControl w:val="0"/>
      <w:pBdr>
        <w:bottom w:val="single" w:sz="12" w:space="23" w:color="auto"/>
      </w:pBd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mulini.chiara\Desktop\egas-lettera-vuo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egas-lettera-vuota.dotx</Template>
  <TotalTime>53</TotalTime>
  <Pages>4</Pages>
  <Words>1128</Words>
  <Characters>6432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Microsoft</Company>
  <LinksUpToDate>false</LinksUpToDate>
  <CharactersWithSpaces>7545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cemulini.chiara</dc:creator>
  <cp:lastModifiedBy>Mirella Di Santo</cp:lastModifiedBy>
  <cp:revision>36</cp:revision>
  <cp:lastPrinted>2023-09-21T10:51:00Z</cp:lastPrinted>
  <dcterms:created xsi:type="dcterms:W3CDTF">2024-04-10T08:27:00Z</dcterms:created>
  <dcterms:modified xsi:type="dcterms:W3CDTF">2025-05-09T08:35:00Z</dcterms:modified>
  <dc:language>it-IT</dc:language>
</cp:coreProperties>
</file>